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A0FBE" w14:textId="0E0A74F8" w:rsidR="00A54991" w:rsidRPr="00D81E7C" w:rsidRDefault="00653322" w:rsidP="00CD1A5B">
      <w:pPr>
        <w:pStyle w:val="Podtitul"/>
        <w:spacing w:after="120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</w:t>
      </w:r>
      <w:r w:rsidR="00A7694D">
        <w:rPr>
          <w:rFonts w:ascii="Tahoma" w:hAnsi="Tahoma" w:cs="Tahoma"/>
          <w:sz w:val="24"/>
          <w:szCs w:val="24"/>
        </w:rPr>
        <w:t xml:space="preserve">                                    </w:t>
      </w:r>
      <w:r w:rsidR="00CD1A5B">
        <w:rPr>
          <w:rFonts w:ascii="Tahoma" w:hAnsi="Tahoma" w:cs="Tahoma"/>
          <w:sz w:val="24"/>
          <w:szCs w:val="24"/>
        </w:rPr>
        <w:t xml:space="preserve">            </w:t>
      </w:r>
      <w:r w:rsidR="00A54991" w:rsidRPr="00080BAF">
        <w:rPr>
          <w:rFonts w:ascii="Tahoma" w:hAnsi="Tahoma" w:cs="Tahoma"/>
          <w:sz w:val="24"/>
          <w:szCs w:val="24"/>
        </w:rPr>
        <w:t>SMLOUVA</w:t>
      </w:r>
      <w:r w:rsidR="00080BAF">
        <w:rPr>
          <w:rFonts w:ascii="Tahoma" w:hAnsi="Tahoma" w:cs="Tahoma"/>
          <w:sz w:val="24"/>
          <w:szCs w:val="24"/>
        </w:rPr>
        <w:br/>
      </w:r>
      <w:r w:rsidR="00043E73" w:rsidRPr="00D81E7C">
        <w:rPr>
          <w:rFonts w:ascii="Tahoma" w:hAnsi="Tahoma" w:cs="Tahoma"/>
          <w:sz w:val="24"/>
          <w:szCs w:val="24"/>
        </w:rPr>
        <w:t xml:space="preserve">o dílo </w:t>
      </w:r>
      <w:r w:rsidR="00A54991" w:rsidRPr="00D81E7C">
        <w:rPr>
          <w:rFonts w:ascii="Tahoma" w:hAnsi="Tahoma" w:cs="Tahoma"/>
          <w:sz w:val="24"/>
          <w:szCs w:val="24"/>
        </w:rPr>
        <w:t>na zhotovení projektové dokumentace, výkon inženýrské činnosti</w:t>
      </w:r>
      <w:r w:rsidR="00055F02" w:rsidRPr="00D81E7C">
        <w:rPr>
          <w:rFonts w:ascii="Tahoma" w:hAnsi="Tahoma" w:cs="Tahoma"/>
          <w:sz w:val="24"/>
          <w:szCs w:val="24"/>
        </w:rPr>
        <w:t xml:space="preserve">, </w:t>
      </w:r>
      <w:r w:rsidR="00084974" w:rsidRPr="00D81E7C">
        <w:rPr>
          <w:rFonts w:ascii="Tahoma" w:hAnsi="Tahoma" w:cs="Tahoma"/>
          <w:sz w:val="24"/>
          <w:szCs w:val="24"/>
        </w:rPr>
        <w:t>dozoru</w:t>
      </w:r>
      <w:r w:rsidR="00B05924">
        <w:rPr>
          <w:rFonts w:ascii="Tahoma" w:hAnsi="Tahoma" w:cs="Tahoma"/>
          <w:sz w:val="24"/>
          <w:szCs w:val="24"/>
        </w:rPr>
        <w:t xml:space="preserve"> projektanta</w:t>
      </w:r>
      <w:r w:rsidR="00BD592E" w:rsidRPr="00D81E7C">
        <w:rPr>
          <w:rFonts w:ascii="Tahoma" w:hAnsi="Tahoma" w:cs="Tahoma"/>
          <w:sz w:val="24"/>
          <w:szCs w:val="24"/>
        </w:rPr>
        <w:t xml:space="preserve"> a </w:t>
      </w:r>
      <w:r w:rsidR="00055F02" w:rsidRPr="00D81E7C">
        <w:rPr>
          <w:rFonts w:ascii="Tahoma" w:hAnsi="Tahoma" w:cs="Tahoma"/>
          <w:sz w:val="24"/>
          <w:szCs w:val="24"/>
        </w:rPr>
        <w:t xml:space="preserve">koordinátora </w:t>
      </w:r>
      <w:r w:rsidR="00BD592E" w:rsidRPr="00D81E7C">
        <w:rPr>
          <w:rFonts w:ascii="Tahoma" w:hAnsi="Tahoma" w:cs="Tahoma"/>
          <w:sz w:val="24"/>
          <w:szCs w:val="24"/>
        </w:rPr>
        <w:t xml:space="preserve">BOZP </w:t>
      </w:r>
      <w:r w:rsidR="001F6FDD" w:rsidRPr="00D81E7C">
        <w:rPr>
          <w:rFonts w:ascii="Tahoma" w:hAnsi="Tahoma" w:cs="Tahoma"/>
          <w:sz w:val="24"/>
          <w:szCs w:val="24"/>
        </w:rPr>
        <w:t xml:space="preserve">po dobu </w:t>
      </w:r>
      <w:r w:rsidR="00BD592E" w:rsidRPr="00D81E7C">
        <w:rPr>
          <w:rFonts w:ascii="Tahoma" w:hAnsi="Tahoma" w:cs="Tahoma"/>
          <w:sz w:val="24"/>
          <w:szCs w:val="24"/>
        </w:rPr>
        <w:t>příprav</w:t>
      </w:r>
      <w:r w:rsidR="001F6FDD" w:rsidRPr="00D81E7C">
        <w:rPr>
          <w:rFonts w:ascii="Tahoma" w:hAnsi="Tahoma" w:cs="Tahoma"/>
          <w:sz w:val="24"/>
          <w:szCs w:val="24"/>
        </w:rPr>
        <w:t>y</w:t>
      </w:r>
      <w:r w:rsidR="00BD592E" w:rsidRPr="00D81E7C">
        <w:rPr>
          <w:rFonts w:ascii="Tahoma" w:hAnsi="Tahoma" w:cs="Tahoma"/>
          <w:sz w:val="24"/>
          <w:szCs w:val="24"/>
        </w:rPr>
        <w:t xml:space="preserve"> stavby</w:t>
      </w:r>
    </w:p>
    <w:p w14:paraId="2AB637EC" w14:textId="789EB9BF" w:rsidR="00142CE3" w:rsidRPr="00577A5B" w:rsidRDefault="00142CE3" w:rsidP="009B7D03">
      <w:pPr>
        <w:spacing w:before="60"/>
        <w:ind w:left="709"/>
        <w:jc w:val="both"/>
        <w:rPr>
          <w:rFonts w:ascii="Tahoma" w:hAnsi="Tahoma" w:cs="Tahoma"/>
          <w:i/>
          <w:color w:val="FF0000"/>
          <w:sz w:val="22"/>
          <w:szCs w:val="22"/>
        </w:rPr>
      </w:pPr>
    </w:p>
    <w:p w14:paraId="41923C8C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A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Obecná ustanovení</w:t>
      </w:r>
    </w:p>
    <w:p w14:paraId="2229B096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I.</w:t>
      </w:r>
      <w:r w:rsid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Smluvní strany</w:t>
      </w:r>
    </w:p>
    <w:p w14:paraId="34682948" w14:textId="52772190" w:rsidR="00996500" w:rsidRPr="0082005A" w:rsidRDefault="0082005A" w:rsidP="0082005A">
      <w:pPr>
        <w:numPr>
          <w:ilvl w:val="0"/>
          <w:numId w:val="12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4C2AAA">
        <w:rPr>
          <w:rFonts w:ascii="Tahoma" w:hAnsi="Tahoma" w:cs="Tahoma"/>
          <w:b/>
          <w:sz w:val="22"/>
          <w:szCs w:val="22"/>
        </w:rPr>
        <w:t>Gymnázium Josefa Kainara, Hlučín, příspěvková organizace</w:t>
      </w:r>
    </w:p>
    <w:p w14:paraId="1B04913D" w14:textId="5369D1E4" w:rsidR="00996500" w:rsidRPr="00845068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845068">
        <w:rPr>
          <w:rFonts w:ascii="Tahoma" w:hAnsi="Tahoma" w:cs="Tahoma"/>
          <w:sz w:val="22"/>
          <w:szCs w:val="22"/>
        </w:rPr>
        <w:t>se sídlem:</w:t>
      </w:r>
      <w:r w:rsidR="00845068" w:rsidRPr="00845068">
        <w:rPr>
          <w:rFonts w:ascii="Tahoma" w:hAnsi="Tahoma" w:cs="Tahoma"/>
          <w:sz w:val="22"/>
          <w:szCs w:val="22"/>
        </w:rPr>
        <w:t xml:space="preserve"> Dr. Ed. Beneše 586/7, Hlučín, příspěvková organizace</w:t>
      </w:r>
      <w:r w:rsidRPr="00845068">
        <w:rPr>
          <w:rFonts w:ascii="Tahoma" w:hAnsi="Tahoma" w:cs="Tahoma"/>
          <w:sz w:val="22"/>
          <w:szCs w:val="22"/>
        </w:rPr>
        <w:tab/>
      </w:r>
    </w:p>
    <w:p w14:paraId="1944A216" w14:textId="0D480829" w:rsidR="00996500" w:rsidRPr="00845068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845068">
        <w:rPr>
          <w:rFonts w:ascii="Tahoma" w:hAnsi="Tahoma" w:cs="Tahoma"/>
          <w:sz w:val="22"/>
          <w:szCs w:val="22"/>
        </w:rPr>
        <w:t>zastoupena:</w:t>
      </w:r>
      <w:r w:rsidR="00845068" w:rsidRPr="00845068">
        <w:rPr>
          <w:rFonts w:ascii="Tahoma" w:hAnsi="Tahoma" w:cs="Tahoma"/>
          <w:sz w:val="22"/>
          <w:szCs w:val="22"/>
        </w:rPr>
        <w:t xml:space="preserve"> Mgr. Andreou </w:t>
      </w:r>
      <w:proofErr w:type="spellStart"/>
      <w:r w:rsidR="00845068" w:rsidRPr="00845068">
        <w:rPr>
          <w:rFonts w:ascii="Tahoma" w:hAnsi="Tahoma" w:cs="Tahoma"/>
          <w:sz w:val="22"/>
          <w:szCs w:val="22"/>
        </w:rPr>
        <w:t>Cahelovou</w:t>
      </w:r>
      <w:proofErr w:type="spellEnd"/>
    </w:p>
    <w:p w14:paraId="790AE00F" w14:textId="77777777" w:rsidR="00996500" w:rsidRPr="00845068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845068">
        <w:rPr>
          <w:rFonts w:ascii="Tahoma" w:hAnsi="Tahoma" w:cs="Tahoma"/>
          <w:sz w:val="22"/>
          <w:szCs w:val="22"/>
        </w:rPr>
        <w:tab/>
      </w:r>
    </w:p>
    <w:p w14:paraId="314296E3" w14:textId="3020E122" w:rsidR="00996500" w:rsidRPr="00845068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845068">
        <w:rPr>
          <w:rFonts w:ascii="Tahoma" w:hAnsi="Tahoma" w:cs="Tahoma"/>
          <w:sz w:val="22"/>
          <w:szCs w:val="22"/>
        </w:rPr>
        <w:t>IČO:</w:t>
      </w:r>
      <w:r w:rsidR="00845068" w:rsidRPr="00845068">
        <w:rPr>
          <w:rFonts w:ascii="Tahoma" w:hAnsi="Tahoma" w:cs="Tahoma"/>
          <w:sz w:val="22"/>
          <w:szCs w:val="22"/>
        </w:rPr>
        <w:t xml:space="preserve"> 47813091</w:t>
      </w:r>
      <w:r w:rsidRPr="00845068">
        <w:rPr>
          <w:rFonts w:ascii="Tahoma" w:hAnsi="Tahoma" w:cs="Tahoma"/>
          <w:sz w:val="22"/>
          <w:szCs w:val="22"/>
        </w:rPr>
        <w:tab/>
      </w:r>
    </w:p>
    <w:p w14:paraId="62A34A9E" w14:textId="77777777" w:rsidR="00996500" w:rsidRPr="00845068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845068">
        <w:rPr>
          <w:rFonts w:ascii="Tahoma" w:hAnsi="Tahoma" w:cs="Tahoma"/>
          <w:sz w:val="22"/>
          <w:szCs w:val="22"/>
        </w:rPr>
        <w:t>DIČ:</w:t>
      </w:r>
      <w:r w:rsidRPr="00845068">
        <w:rPr>
          <w:rFonts w:ascii="Tahoma" w:hAnsi="Tahoma" w:cs="Tahoma"/>
          <w:sz w:val="22"/>
          <w:szCs w:val="22"/>
        </w:rPr>
        <w:tab/>
      </w:r>
    </w:p>
    <w:p w14:paraId="2D728C88" w14:textId="4DC65C2C" w:rsidR="00996500" w:rsidRPr="00845068" w:rsidRDefault="00996500" w:rsidP="0084506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845068">
        <w:rPr>
          <w:rFonts w:ascii="Tahoma" w:hAnsi="Tahoma" w:cs="Tahoma"/>
          <w:sz w:val="22"/>
          <w:szCs w:val="22"/>
        </w:rPr>
        <w:t xml:space="preserve">bankovní spojení: </w:t>
      </w:r>
      <w:r w:rsidR="00845068" w:rsidRPr="00845068">
        <w:rPr>
          <w:rStyle w:val="Siln"/>
          <w:rFonts w:ascii="Tahoma" w:hAnsi="Tahoma" w:cs="Tahoma"/>
          <w:b w:val="0"/>
          <w:color w:val="000000"/>
          <w:sz w:val="22"/>
          <w:szCs w:val="22"/>
          <w:shd w:val="clear" w:color="auto" w:fill="FFFFFF"/>
        </w:rPr>
        <w:t>Běžný účet Komerční banky</w:t>
      </w:r>
      <w:r w:rsidRPr="00845068">
        <w:rPr>
          <w:rFonts w:ascii="Tahoma" w:hAnsi="Tahoma" w:cs="Tahoma"/>
          <w:sz w:val="22"/>
          <w:szCs w:val="22"/>
        </w:rPr>
        <w:tab/>
      </w:r>
    </w:p>
    <w:p w14:paraId="1E85FDEC" w14:textId="6F2BCAB7" w:rsidR="00996500" w:rsidRPr="00845068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845068">
        <w:rPr>
          <w:rFonts w:ascii="Tahoma" w:hAnsi="Tahoma" w:cs="Tahoma"/>
          <w:sz w:val="22"/>
          <w:szCs w:val="22"/>
        </w:rPr>
        <w:t>číslo účtu:</w:t>
      </w:r>
      <w:r w:rsidR="00845068" w:rsidRPr="00845068">
        <w:rPr>
          <w:rStyle w:val="Siln"/>
          <w:rFonts w:ascii="Tahoma" w:hAnsi="Tahoma" w:cs="Tahoma"/>
          <w:b w:val="0"/>
          <w:color w:val="000000"/>
          <w:sz w:val="22"/>
          <w:szCs w:val="22"/>
          <w:shd w:val="clear" w:color="auto" w:fill="FFFFFF"/>
        </w:rPr>
        <w:t xml:space="preserve"> 19-723620297/0100</w:t>
      </w:r>
    </w:p>
    <w:p w14:paraId="358C8940" w14:textId="33A276CC" w:rsidR="000504C7" w:rsidRPr="00845068" w:rsidRDefault="000504C7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845068">
        <w:rPr>
          <w:rFonts w:ascii="Tahoma" w:hAnsi="Tahoma" w:cs="Tahoma"/>
          <w:sz w:val="22"/>
          <w:szCs w:val="22"/>
        </w:rPr>
        <w:t>datová schránka:</w:t>
      </w:r>
      <w:r w:rsidR="00845068" w:rsidRPr="00845068">
        <w:rPr>
          <w:rStyle w:val="Siln"/>
          <w:rFonts w:ascii="Tahoma" w:hAnsi="Tahoma" w:cs="Tahoma"/>
          <w:b w:val="0"/>
          <w:color w:val="000000"/>
          <w:sz w:val="22"/>
          <w:szCs w:val="22"/>
          <w:shd w:val="clear" w:color="auto" w:fill="FFFFFF"/>
        </w:rPr>
        <w:t xml:space="preserve"> jt3xq8f</w:t>
      </w:r>
    </w:p>
    <w:p w14:paraId="019074D7" w14:textId="0836E8EC" w:rsidR="00845068" w:rsidRPr="004C2AAA" w:rsidRDefault="00996500" w:rsidP="0084506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845068">
        <w:rPr>
          <w:rFonts w:ascii="Tahoma" w:hAnsi="Tahoma" w:cs="Tahoma"/>
          <w:sz w:val="22"/>
          <w:szCs w:val="22"/>
        </w:rPr>
        <w:t>Osoba oprávněná jednat ve věcech technických:</w:t>
      </w:r>
      <w:r w:rsidR="00845068" w:rsidRPr="00845068">
        <w:rPr>
          <w:rFonts w:ascii="Tahoma" w:hAnsi="Tahoma" w:cs="Tahoma"/>
          <w:sz w:val="22"/>
          <w:szCs w:val="22"/>
        </w:rPr>
        <w:t xml:space="preserve"> </w:t>
      </w:r>
      <w:r w:rsidR="00845068" w:rsidRPr="004C2AAA">
        <w:rPr>
          <w:rFonts w:ascii="Tahoma" w:hAnsi="Tahoma" w:cs="Tahoma"/>
          <w:sz w:val="22"/>
          <w:szCs w:val="22"/>
        </w:rPr>
        <w:t>Mgr. Andrea Cahelová, tel.:607 667 002, e</w:t>
      </w:r>
      <w:r w:rsidR="00845068" w:rsidRPr="004C2AAA">
        <w:rPr>
          <w:rFonts w:ascii="Tahoma" w:hAnsi="Tahoma" w:cs="Tahoma"/>
          <w:sz w:val="22"/>
          <w:szCs w:val="22"/>
        </w:rPr>
        <w:noBreakHyphen/>
        <w:t>mail: cahelova@ghlucin.cz</w:t>
      </w:r>
    </w:p>
    <w:p w14:paraId="2E2B476A" w14:textId="054B4A78" w:rsidR="00A54991" w:rsidRDefault="00845068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bookmarkStart w:id="0" w:name="_Hlk77150143"/>
      <w:r w:rsidRPr="00D25C76" w:rsidDel="00845068">
        <w:rPr>
          <w:rFonts w:ascii="Tahoma" w:hAnsi="Tahoma" w:cs="Tahoma"/>
          <w:i/>
          <w:iCs/>
          <w:color w:val="FF0000"/>
          <w:sz w:val="22"/>
          <w:szCs w:val="22"/>
        </w:rPr>
        <w:t xml:space="preserve"> </w:t>
      </w:r>
      <w:bookmarkEnd w:id="0"/>
      <w:r w:rsidR="00A54991" w:rsidRPr="00026BFF">
        <w:rPr>
          <w:rFonts w:ascii="Tahoma" w:hAnsi="Tahoma" w:cs="Tahoma"/>
          <w:sz w:val="22"/>
          <w:szCs w:val="22"/>
        </w:rPr>
        <w:t>(dále jen v části B a D „objednatel“ a v části C „</w:t>
      </w:r>
      <w:r w:rsidR="0029411A" w:rsidRPr="00026BFF">
        <w:rPr>
          <w:rFonts w:ascii="Tahoma" w:hAnsi="Tahoma" w:cs="Tahoma"/>
          <w:sz w:val="22"/>
          <w:szCs w:val="22"/>
        </w:rPr>
        <w:t>příkazce</w:t>
      </w:r>
      <w:r w:rsidR="00A54991" w:rsidRPr="00026BFF">
        <w:rPr>
          <w:rFonts w:ascii="Tahoma" w:hAnsi="Tahoma" w:cs="Tahoma"/>
          <w:sz w:val="22"/>
          <w:szCs w:val="22"/>
        </w:rPr>
        <w:t>“)</w:t>
      </w:r>
    </w:p>
    <w:p w14:paraId="6026A90F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 výpisu z obchodního rejstříku):</w:t>
      </w:r>
    </w:p>
    <w:p w14:paraId="4630A075" w14:textId="77777777" w:rsidR="00A54991" w:rsidRPr="00080BAF" w:rsidRDefault="00A54991" w:rsidP="00AA2B28">
      <w:pPr>
        <w:numPr>
          <w:ilvl w:val="0"/>
          <w:numId w:val="12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Obchodní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b/>
          <w:bCs/>
          <w:sz w:val="22"/>
          <w:szCs w:val="22"/>
        </w:rPr>
        <w:t>firma</w:t>
      </w:r>
    </w:p>
    <w:p w14:paraId="52887395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57C6F51E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A54991" w:rsidRPr="00080BAF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06B65F83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1D7ACF60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B7264DA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79BBE549" w14:textId="77777777" w:rsidR="00387BC8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3E93C3E8" w14:textId="4A13FEA5" w:rsidR="00A54991" w:rsidRPr="00080BAF" w:rsidRDefault="00387BC8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45CF6469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obchodním rejstříku vedeném ………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 soudem v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9148F1" w:rsidRPr="00224933">
        <w:rPr>
          <w:rFonts w:ascii="Tahoma" w:hAnsi="Tahoma" w:cs="Tahoma"/>
          <w:sz w:val="22"/>
          <w:szCs w:val="22"/>
        </w:rPr>
        <w:t>sp</w:t>
      </w:r>
      <w:proofErr w:type="spellEnd"/>
      <w:r w:rsidR="009148F1" w:rsidRPr="00224933">
        <w:rPr>
          <w:rFonts w:ascii="Tahoma" w:hAnsi="Tahoma" w:cs="Tahoma"/>
          <w:sz w:val="22"/>
          <w:szCs w:val="22"/>
        </w:rPr>
        <w:t>. zn.</w:t>
      </w:r>
      <w:r w:rsidR="00E009DB" w:rsidRPr="00224933">
        <w:rPr>
          <w:rFonts w:ascii="Tahoma" w:hAnsi="Tahoma" w:cs="Tahoma"/>
          <w:sz w:val="22"/>
          <w:szCs w:val="22"/>
        </w:rPr>
        <w:t> </w:t>
      </w:r>
      <w:r w:rsidRPr="00224933">
        <w:rPr>
          <w:rFonts w:ascii="Tahoma" w:hAnsi="Tahoma" w:cs="Tahoma"/>
          <w:sz w:val="22"/>
          <w:szCs w:val="22"/>
        </w:rPr>
        <w:t>…</w:t>
      </w:r>
    </w:p>
    <w:p w14:paraId="404BF4C6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Pr="00E009DB">
        <w:rPr>
          <w:rFonts w:ascii="Tahoma" w:hAnsi="Tahoma" w:cs="Tahoma"/>
          <w:sz w:val="22"/>
          <w:szCs w:val="22"/>
        </w:rPr>
        <w:t>“)</w:t>
      </w:r>
    </w:p>
    <w:p w14:paraId="3CFA2799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(pro fyzickou osobu nezapsanou v obchodním rejstříku, údaje na řádcích </w:t>
      </w:r>
      <w:r w:rsidR="00554740">
        <w:rPr>
          <w:rFonts w:ascii="Tahoma" w:hAnsi="Tahoma" w:cs="Tahoma"/>
          <w:i/>
          <w:color w:val="FF0000"/>
          <w:sz w:val="22"/>
          <w:szCs w:val="22"/>
        </w:rPr>
        <w:t xml:space="preserve">1-4 se vyplní podle </w:t>
      </w:r>
      <w:r w:rsidR="00732DAD">
        <w:rPr>
          <w:rFonts w:ascii="Tahoma" w:hAnsi="Tahoma" w:cs="Tahoma"/>
          <w:i/>
          <w:color w:val="FF0000"/>
          <w:sz w:val="22"/>
          <w:szCs w:val="22"/>
        </w:rPr>
        <w:t>výpisu z živnostenského rejstříku</w:t>
      </w:r>
      <w:r w:rsidR="00996500">
        <w:rPr>
          <w:rFonts w:ascii="Tahoma" w:hAnsi="Tahoma" w:cs="Tahoma"/>
          <w:i/>
          <w:color w:val="FF0000"/>
          <w:sz w:val="22"/>
          <w:szCs w:val="22"/>
        </w:rPr>
        <w:t xml:space="preserve"> nebo jiné evidence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):</w:t>
      </w:r>
    </w:p>
    <w:p w14:paraId="63CDDFFD" w14:textId="77777777" w:rsidR="00A54991" w:rsidRPr="00080BAF" w:rsidRDefault="00A54991" w:rsidP="00AA2B28">
      <w:pPr>
        <w:numPr>
          <w:ilvl w:val="0"/>
          <w:numId w:val="34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Jméno</w:t>
      </w:r>
      <w:r w:rsidRPr="00080BAF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6C16CAB8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A54991" w:rsidRPr="00080BAF">
        <w:rPr>
          <w:rFonts w:ascii="Tahoma" w:hAnsi="Tahoma" w:cs="Tahoma"/>
          <w:sz w:val="22"/>
          <w:szCs w:val="22"/>
        </w:rPr>
        <w:t>odnikající pod jménem:</w:t>
      </w:r>
      <w:r>
        <w:rPr>
          <w:rFonts w:ascii="Tahoma" w:hAnsi="Tahoma" w:cs="Tahoma"/>
          <w:sz w:val="22"/>
          <w:szCs w:val="22"/>
        </w:rPr>
        <w:tab/>
      </w:r>
    </w:p>
    <w:p w14:paraId="416BDE91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</w:t>
      </w:r>
      <w:r w:rsidR="00A54991" w:rsidRPr="00080BAF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624645E7" w14:textId="7D52882C" w:rsidR="00E009DB" w:rsidRDefault="00A54991" w:rsidP="002E7B68">
      <w:pPr>
        <w:numPr>
          <w:ilvl w:val="12"/>
          <w:numId w:val="0"/>
        </w:numPr>
        <w:tabs>
          <w:tab w:val="num" w:pos="2977"/>
          <w:tab w:val="center" w:pos="4713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3CF497F8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E76D1E6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08B826A2" w14:textId="77777777" w:rsidR="000B17C0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7F5F1EFF" w14:textId="265B8F1B" w:rsidR="00A54991" w:rsidRPr="00080BAF" w:rsidRDefault="000B17C0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7F35108C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Zapsána v </w:t>
      </w:r>
      <w:r w:rsidRPr="00E009DB">
        <w:rPr>
          <w:rFonts w:ascii="Tahoma" w:hAnsi="Tahoma" w:cs="Tahoma"/>
          <w:sz w:val="22"/>
          <w:szCs w:val="22"/>
        </w:rPr>
        <w:t>……………………, vedené</w:t>
      </w:r>
      <w:r w:rsidR="00E009DB">
        <w:rPr>
          <w:rFonts w:ascii="Tahoma" w:hAnsi="Tahoma" w:cs="Tahoma"/>
          <w:sz w:val="22"/>
          <w:szCs w:val="22"/>
        </w:rPr>
        <w:t xml:space="preserve"> </w:t>
      </w:r>
      <w:r w:rsidRPr="00E009DB">
        <w:rPr>
          <w:rFonts w:ascii="Tahoma" w:hAnsi="Tahoma" w:cs="Tahoma"/>
          <w:sz w:val="22"/>
          <w:szCs w:val="22"/>
        </w:rPr>
        <w:t>……………</w:t>
      </w:r>
      <w:r w:rsidR="00E009DB">
        <w:rPr>
          <w:rFonts w:ascii="Tahoma" w:hAnsi="Tahoma" w:cs="Tahoma"/>
          <w:sz w:val="22"/>
          <w:szCs w:val="22"/>
        </w:rPr>
        <w:t>……………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 (doplňte údaj o evidenci, ve které je daná osoba zapsána)</w:t>
      </w:r>
    </w:p>
    <w:p w14:paraId="31C8CB10" w14:textId="77777777" w:rsidR="00A54991" w:rsidRPr="00E009DB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="00E009DB">
        <w:rPr>
          <w:rFonts w:ascii="Tahoma" w:hAnsi="Tahoma" w:cs="Tahoma"/>
          <w:sz w:val="22"/>
          <w:szCs w:val="22"/>
        </w:rPr>
        <w:t>“)</w:t>
      </w:r>
    </w:p>
    <w:p w14:paraId="7F22F68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Základní ustanovení</w:t>
      </w:r>
    </w:p>
    <w:p w14:paraId="7B59AC4E" w14:textId="7F396C8E" w:rsidR="00A54991" w:rsidRPr="00802441" w:rsidRDefault="00E009DB" w:rsidP="00802441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Tuto </w:t>
      </w:r>
      <w:r w:rsidR="00BF4BEA">
        <w:rPr>
          <w:rFonts w:ascii="Tahoma" w:hAnsi="Tahoma" w:cs="Tahoma"/>
          <w:bCs/>
          <w:sz w:val="22"/>
          <w:szCs w:val="22"/>
        </w:rPr>
        <w:t>smlouvu</w:t>
      </w:r>
      <w:r>
        <w:rPr>
          <w:rFonts w:ascii="Tahoma" w:hAnsi="Tahoma" w:cs="Tahoma"/>
          <w:bCs/>
          <w:sz w:val="22"/>
          <w:szCs w:val="22"/>
        </w:rPr>
        <w:t xml:space="preserve"> uzav</w:t>
      </w:r>
      <w:r w:rsidR="00C95E11">
        <w:rPr>
          <w:rFonts w:ascii="Tahoma" w:hAnsi="Tahoma" w:cs="Tahoma"/>
          <w:bCs/>
          <w:sz w:val="22"/>
          <w:szCs w:val="22"/>
        </w:rPr>
        <w:t>írají</w:t>
      </w:r>
      <w:r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 xml:space="preserve">mluvní strany </w:t>
      </w:r>
      <w:r>
        <w:rPr>
          <w:rFonts w:ascii="Tahoma" w:hAnsi="Tahoma" w:cs="Tahoma"/>
          <w:sz w:val="22"/>
          <w:szCs w:val="22"/>
        </w:rPr>
        <w:t xml:space="preserve">dle </w:t>
      </w:r>
      <w:r w:rsidR="00A54991"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a</w:t>
      </w:r>
      <w:r w:rsidR="0029411A" w:rsidRPr="00080BAF">
        <w:rPr>
          <w:rFonts w:ascii="Tahoma" w:hAnsi="Tahoma" w:cs="Tahoma"/>
          <w:sz w:val="22"/>
          <w:szCs w:val="22"/>
        </w:rPr>
        <w:t xml:space="preserve"> č.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89/2012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Sb.</w:t>
      </w:r>
      <w:r w:rsidR="001662C9" w:rsidRPr="00080BAF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občanský zákoník, ve </w:t>
      </w:r>
      <w:r w:rsidR="0029411A" w:rsidRPr="00080BAF">
        <w:rPr>
          <w:rFonts w:ascii="Tahoma" w:hAnsi="Tahoma" w:cs="Tahoma"/>
          <w:sz w:val="22"/>
          <w:szCs w:val="22"/>
        </w:rPr>
        <w:t>znění pozdějších předpisů (dále jen „občanský zákoník“)</w:t>
      </w:r>
      <w:r w:rsidR="00DA3843">
        <w:rPr>
          <w:rFonts w:ascii="Tahoma" w:hAnsi="Tahoma" w:cs="Tahoma"/>
          <w:sz w:val="22"/>
          <w:szCs w:val="22"/>
        </w:rPr>
        <w:t>,</w:t>
      </w:r>
      <w:r w:rsidR="00BF4BEA">
        <w:rPr>
          <w:rFonts w:ascii="Tahoma" w:hAnsi="Tahoma" w:cs="Tahoma"/>
          <w:sz w:val="22"/>
          <w:szCs w:val="22"/>
        </w:rPr>
        <w:t xml:space="preserve"> a to</w:t>
      </w:r>
      <w:r w:rsidR="00A54991" w:rsidRPr="00080BAF">
        <w:rPr>
          <w:rFonts w:ascii="Tahoma" w:hAnsi="Tahoma" w:cs="Tahoma"/>
          <w:sz w:val="22"/>
          <w:szCs w:val="22"/>
        </w:rPr>
        <w:t xml:space="preserve"> v části B podle ustanovení § </w:t>
      </w:r>
      <w:r w:rsidR="0029411A" w:rsidRPr="00080BAF">
        <w:rPr>
          <w:rFonts w:ascii="Tahoma" w:hAnsi="Tahoma" w:cs="Tahoma"/>
          <w:sz w:val="22"/>
          <w:szCs w:val="22"/>
        </w:rPr>
        <w:t>2586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násl. ob</w:t>
      </w:r>
      <w:r w:rsidR="0029411A" w:rsidRPr="00080BAF">
        <w:rPr>
          <w:rFonts w:ascii="Tahoma" w:hAnsi="Tahoma" w:cs="Tahoma"/>
          <w:sz w:val="22"/>
          <w:szCs w:val="22"/>
        </w:rPr>
        <w:t>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 a v části C podle ustanovení §</w:t>
      </w:r>
      <w:r w:rsidR="00C95E11"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2430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násl. </w:t>
      </w:r>
      <w:r w:rsidR="0029411A" w:rsidRPr="00080BAF">
        <w:rPr>
          <w:rFonts w:ascii="Tahoma" w:hAnsi="Tahoma" w:cs="Tahoma"/>
          <w:sz w:val="22"/>
          <w:szCs w:val="22"/>
        </w:rPr>
        <w:t>občanského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zákoníku.</w:t>
      </w:r>
      <w:r w:rsidR="00802441" w:rsidRPr="00802441">
        <w:rPr>
          <w:rFonts w:ascii="Tahoma" w:hAnsi="Tahoma" w:cs="Tahoma"/>
          <w:sz w:val="22"/>
          <w:szCs w:val="22"/>
        </w:rPr>
        <w:t xml:space="preserve"> </w:t>
      </w:r>
      <w:r w:rsidR="00802441" w:rsidRPr="00331EC6">
        <w:rPr>
          <w:rFonts w:ascii="Tahoma" w:hAnsi="Tahoma" w:cs="Tahoma"/>
          <w:sz w:val="22"/>
          <w:szCs w:val="22"/>
        </w:rPr>
        <w:t>S</w:t>
      </w:r>
      <w:r w:rsidR="00802441">
        <w:rPr>
          <w:rFonts w:ascii="Tahoma" w:hAnsi="Tahoma" w:cs="Tahoma"/>
          <w:sz w:val="22"/>
          <w:szCs w:val="22"/>
        </w:rPr>
        <w:t>mluvní s</w:t>
      </w:r>
      <w:r w:rsidR="00802441" w:rsidRPr="00331EC6">
        <w:rPr>
          <w:rFonts w:ascii="Tahoma" w:hAnsi="Tahoma" w:cs="Tahoma"/>
          <w:sz w:val="22"/>
          <w:szCs w:val="22"/>
        </w:rPr>
        <w:t>trany se dohodly, že veškeré právní vztahy vyplývající z této smlouvy nebo související s ní se řídí právem České republiky</w:t>
      </w:r>
      <w:r w:rsidR="00802441">
        <w:rPr>
          <w:rFonts w:ascii="Tahoma" w:hAnsi="Tahoma" w:cs="Tahoma"/>
          <w:sz w:val="22"/>
          <w:szCs w:val="22"/>
        </w:rPr>
        <w:t>.</w:t>
      </w:r>
    </w:p>
    <w:p w14:paraId="3A341CF4" w14:textId="77777777" w:rsidR="000E1EDA" w:rsidRPr="00080BAF" w:rsidRDefault="00A54991" w:rsidP="00AA2B28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C95E11">
        <w:rPr>
          <w:rFonts w:ascii="Tahoma" w:hAnsi="Tahoma" w:cs="Tahoma"/>
          <w:sz w:val="22"/>
          <w:szCs w:val="22"/>
        </w:rPr>
        <w:t>e</w:t>
      </w:r>
      <w:r w:rsidR="00C0237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skutečností v době uzavření smlouvy. Smluvní strany se zavazují, že změny dotčených údajů oznámí bez prodlení písemně druhé smluvní straně.</w:t>
      </w:r>
      <w:r w:rsidR="000E1EDA" w:rsidRPr="00080BAF">
        <w:rPr>
          <w:rFonts w:ascii="Tahoma" w:hAnsi="Tahoma" w:cs="Tahoma"/>
          <w:sz w:val="22"/>
          <w:szCs w:val="22"/>
        </w:rPr>
        <w:t xml:space="preserve"> Při změně identifikačních údajů smluvních stran včetně změny účtu není nutné uzavírat ke smlouvě dodatek.</w:t>
      </w:r>
    </w:p>
    <w:p w14:paraId="7C4796C7" w14:textId="0A319349" w:rsidR="001265B6" w:rsidRPr="00080BAF" w:rsidRDefault="00870F54" w:rsidP="00AA2B28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</w:t>
      </w:r>
      <w:r w:rsidR="001265B6" w:rsidRPr="00080BAF">
        <w:rPr>
          <w:rFonts w:ascii="Tahoma" w:hAnsi="Tahoma" w:cs="Tahoma"/>
          <w:sz w:val="22"/>
          <w:szCs w:val="22"/>
        </w:rPr>
        <w:t>hotovitel</w:t>
      </w:r>
      <w:r>
        <w:rPr>
          <w:rFonts w:ascii="Tahoma" w:hAnsi="Tahoma" w:cs="Tahoma"/>
          <w:sz w:val="22"/>
          <w:szCs w:val="22"/>
        </w:rPr>
        <w:t xml:space="preserve"> plátcem DPH,</w:t>
      </w:r>
      <w:r w:rsidR="001265B6" w:rsidRPr="00080BAF">
        <w:rPr>
          <w:rFonts w:ascii="Tahoma" w:hAnsi="Tahoma" w:cs="Tahoma"/>
          <w:sz w:val="22"/>
          <w:szCs w:val="22"/>
        </w:rPr>
        <w:t xml:space="preserve"> prohlašuje, že bankovní účet uvedený v čl. I odst. 2 této smlouvy je bankovním účtem zveřejněným</w:t>
      </w:r>
      <w:r w:rsidR="00C95E11">
        <w:rPr>
          <w:rFonts w:ascii="Tahoma" w:hAnsi="Tahoma" w:cs="Tahoma"/>
          <w:sz w:val="22"/>
          <w:szCs w:val="22"/>
        </w:rPr>
        <w:t xml:space="preserve"> ve smyslu zákona č. </w:t>
      </w:r>
      <w:r w:rsidR="001265B6" w:rsidRPr="00080BAF">
        <w:rPr>
          <w:rFonts w:ascii="Tahoma" w:hAnsi="Tahoma" w:cs="Tahoma"/>
          <w:sz w:val="22"/>
          <w:szCs w:val="22"/>
        </w:rPr>
        <w:t>235/2004</w:t>
      </w:r>
      <w:r w:rsidR="00C95E11">
        <w:rPr>
          <w:rFonts w:ascii="Tahoma" w:hAnsi="Tahoma" w:cs="Tahoma"/>
          <w:sz w:val="22"/>
          <w:szCs w:val="22"/>
        </w:rPr>
        <w:t> Sb., o </w:t>
      </w:r>
      <w:r w:rsidR="001265B6" w:rsidRPr="00080BAF">
        <w:rPr>
          <w:rFonts w:ascii="Tahoma" w:hAnsi="Tahoma" w:cs="Tahoma"/>
          <w:sz w:val="22"/>
          <w:szCs w:val="22"/>
        </w:rPr>
        <w:t>dani z přidané hodnoty, ve</w:t>
      </w:r>
      <w:r w:rsidR="00C95E11">
        <w:rPr>
          <w:rFonts w:ascii="Tahoma" w:hAnsi="Tahoma" w:cs="Tahoma"/>
          <w:sz w:val="22"/>
          <w:szCs w:val="22"/>
        </w:rPr>
        <w:t> </w:t>
      </w:r>
      <w:r w:rsidR="001265B6" w:rsidRPr="00080BAF">
        <w:rPr>
          <w:rFonts w:ascii="Tahoma" w:hAnsi="Tahoma" w:cs="Tahoma"/>
          <w:sz w:val="22"/>
          <w:szCs w:val="22"/>
        </w:rPr>
        <w:t>znění pozdějších předpisů</w:t>
      </w:r>
      <w:r w:rsidR="00C95E11">
        <w:rPr>
          <w:rFonts w:ascii="Tahoma" w:hAnsi="Tahoma" w:cs="Tahoma"/>
          <w:sz w:val="22"/>
          <w:szCs w:val="22"/>
        </w:rPr>
        <w:t xml:space="preserve"> (dále jen „zákon o </w:t>
      </w:r>
      <w:r w:rsidR="001265B6" w:rsidRPr="00080BAF">
        <w:rPr>
          <w:rFonts w:ascii="Tahoma" w:hAnsi="Tahoma" w:cs="Tahoma"/>
          <w:sz w:val="22"/>
          <w:szCs w:val="22"/>
        </w:rPr>
        <w:t xml:space="preserve">DPH“). V případě změny účtu zhotovitele </w:t>
      </w:r>
      <w:r w:rsidR="00642C9B" w:rsidRPr="00080BAF">
        <w:rPr>
          <w:rFonts w:ascii="Tahoma" w:hAnsi="Tahoma" w:cs="Tahoma"/>
          <w:sz w:val="22"/>
          <w:szCs w:val="22"/>
        </w:rPr>
        <w:t xml:space="preserve">je </w:t>
      </w:r>
      <w:r w:rsidR="001265B6" w:rsidRPr="00080BAF">
        <w:rPr>
          <w:rFonts w:ascii="Tahoma" w:hAnsi="Tahoma" w:cs="Tahoma"/>
          <w:sz w:val="22"/>
          <w:szCs w:val="22"/>
        </w:rPr>
        <w:t>zhotovitel povinen doložit vlastnictví k novému účtu</w:t>
      </w:r>
      <w:r w:rsidR="00806319" w:rsidRPr="00080BAF">
        <w:rPr>
          <w:rFonts w:ascii="Tahoma" w:hAnsi="Tahoma" w:cs="Tahoma"/>
          <w:sz w:val="22"/>
          <w:szCs w:val="22"/>
        </w:rPr>
        <w:t>,</w:t>
      </w:r>
      <w:r w:rsidR="001265B6" w:rsidRPr="00080BAF">
        <w:rPr>
          <w:rFonts w:ascii="Tahoma" w:hAnsi="Tahoma" w:cs="Tahoma"/>
          <w:sz w:val="22"/>
          <w:szCs w:val="22"/>
        </w:rPr>
        <w:t xml:space="preserve"> a to kopií příslušné smlouvy nebo potvrzením peněžního ústavu; nový účet však musí být zveřejněným účtem ve smyslu předchozí věty.</w:t>
      </w:r>
    </w:p>
    <w:p w14:paraId="61703DD6" w14:textId="4ED865A3" w:rsidR="00A54991" w:rsidRPr="00080BAF" w:rsidRDefault="00A54991" w:rsidP="00AA2B28">
      <w:pPr>
        <w:pStyle w:val="OdstavecSmlouvy"/>
        <w:keepLines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3334D6" w:rsidRPr="00080BAF">
        <w:rPr>
          <w:rFonts w:ascii="Tahoma" w:hAnsi="Tahoma" w:cs="Tahoma"/>
          <w:sz w:val="22"/>
          <w:szCs w:val="22"/>
        </w:rPr>
        <w:t>jednání</w:t>
      </w:r>
      <w:r w:rsidRPr="00080BAF">
        <w:rPr>
          <w:rFonts w:ascii="Tahoma" w:hAnsi="Tahoma" w:cs="Tahoma"/>
          <w:sz w:val="22"/>
          <w:szCs w:val="22"/>
        </w:rPr>
        <w:t xml:space="preserve"> oprávněny.</w:t>
      </w:r>
    </w:p>
    <w:p w14:paraId="2A012A2A" w14:textId="77777777" w:rsidR="00A54991" w:rsidRDefault="00A54991" w:rsidP="00AA2B28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09BB448F" w14:textId="77777777" w:rsidR="003A4CF8" w:rsidRPr="003A4CF8" w:rsidRDefault="003A4CF8" w:rsidP="00AA2B28">
      <w:pPr>
        <w:pStyle w:val="OdstavecSmlouvy"/>
        <w:keepLines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předmět plnění </w:t>
      </w:r>
      <w:r>
        <w:rPr>
          <w:rFonts w:ascii="Tahoma" w:hAnsi="Tahoma" w:cs="Tahoma"/>
          <w:sz w:val="22"/>
          <w:szCs w:val="22"/>
        </w:rPr>
        <w:t xml:space="preserve">dle této smlouvy </w:t>
      </w:r>
      <w:r w:rsidRPr="00080BAF">
        <w:rPr>
          <w:rFonts w:ascii="Tahoma" w:hAnsi="Tahoma" w:cs="Tahoma"/>
          <w:sz w:val="22"/>
          <w:szCs w:val="22"/>
        </w:rPr>
        <w:t>není plněním nemožným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že tuto smlouvu uzavřely po pečlivém zvážení všech možných důsledků.</w:t>
      </w:r>
    </w:p>
    <w:p w14:paraId="7041D75F" w14:textId="16A52642" w:rsidR="00806319" w:rsidRPr="004064B4" w:rsidRDefault="00806319" w:rsidP="00AA2B28">
      <w:pPr>
        <w:pStyle w:val="OdstavecSmlouvy"/>
        <w:keepLines w:val="0"/>
        <w:numPr>
          <w:ilvl w:val="0"/>
          <w:numId w:val="27"/>
        </w:numPr>
        <w:spacing w:before="120" w:after="0"/>
        <w:rPr>
          <w:rFonts w:ascii="Tahoma" w:hAnsi="Tahoma" w:cs="Tahoma"/>
          <w:sz w:val="22"/>
          <w:szCs w:val="22"/>
        </w:rPr>
      </w:pPr>
      <w:r w:rsidRPr="004064B4">
        <w:rPr>
          <w:rFonts w:ascii="Tahoma" w:hAnsi="Tahoma" w:cs="Tahoma"/>
          <w:sz w:val="22"/>
          <w:szCs w:val="22"/>
        </w:rPr>
        <w:t xml:space="preserve">Účelem smlouvy </w:t>
      </w:r>
      <w:r w:rsidRPr="009268AA">
        <w:rPr>
          <w:rFonts w:ascii="Tahoma" w:hAnsi="Tahoma" w:cs="Tahoma"/>
          <w:sz w:val="22"/>
          <w:szCs w:val="22"/>
        </w:rPr>
        <w:t xml:space="preserve">je </w:t>
      </w:r>
      <w:r w:rsidR="0021661D">
        <w:rPr>
          <w:rFonts w:ascii="Tahoma" w:hAnsi="Tahoma" w:cs="Tahoma"/>
          <w:sz w:val="22"/>
          <w:szCs w:val="22"/>
        </w:rPr>
        <w:t>zajištění</w:t>
      </w:r>
      <w:r w:rsidR="004064B4" w:rsidRPr="009268AA">
        <w:rPr>
          <w:rFonts w:ascii="Tahoma" w:hAnsi="Tahoma" w:cs="Tahoma"/>
          <w:sz w:val="22"/>
          <w:szCs w:val="22"/>
        </w:rPr>
        <w:t xml:space="preserve"> </w:t>
      </w:r>
      <w:r w:rsidR="0021661D">
        <w:rPr>
          <w:rFonts w:ascii="Tahoma" w:hAnsi="Tahoma" w:cs="Tahoma"/>
          <w:sz w:val="22"/>
          <w:szCs w:val="22"/>
        </w:rPr>
        <w:t>veškerých dokumentů a úkonů nezbytných</w:t>
      </w:r>
      <w:r w:rsidR="00F85C52" w:rsidRPr="009268AA">
        <w:rPr>
          <w:rFonts w:ascii="Tahoma" w:hAnsi="Tahoma" w:cs="Tahoma"/>
          <w:sz w:val="22"/>
          <w:szCs w:val="22"/>
        </w:rPr>
        <w:t xml:space="preserve"> </w:t>
      </w:r>
      <w:r w:rsidR="004064B4" w:rsidRPr="009268AA">
        <w:rPr>
          <w:rFonts w:ascii="Tahoma" w:hAnsi="Tahoma" w:cs="Tahoma"/>
          <w:sz w:val="22"/>
          <w:szCs w:val="22"/>
        </w:rPr>
        <w:t>pro</w:t>
      </w:r>
      <w:r w:rsidR="0021661D">
        <w:rPr>
          <w:rFonts w:ascii="Tahoma" w:hAnsi="Tahoma" w:cs="Tahoma"/>
          <w:sz w:val="22"/>
          <w:szCs w:val="22"/>
        </w:rPr>
        <w:t xml:space="preserve"> řádný a</w:t>
      </w:r>
      <w:r w:rsidR="006D1B01">
        <w:rPr>
          <w:rFonts w:ascii="Tahoma" w:hAnsi="Tahoma" w:cs="Tahoma"/>
          <w:sz w:val="22"/>
          <w:szCs w:val="22"/>
        </w:rPr>
        <w:t> </w:t>
      </w:r>
      <w:r w:rsidR="0021661D">
        <w:rPr>
          <w:rFonts w:ascii="Tahoma" w:hAnsi="Tahoma" w:cs="Tahoma"/>
          <w:sz w:val="22"/>
          <w:szCs w:val="22"/>
        </w:rPr>
        <w:t>bezpečný průběh</w:t>
      </w:r>
      <w:r w:rsidR="004064B4" w:rsidRPr="009268AA">
        <w:rPr>
          <w:rFonts w:ascii="Tahoma" w:hAnsi="Tahoma" w:cs="Tahoma"/>
          <w:sz w:val="22"/>
          <w:szCs w:val="22"/>
        </w:rPr>
        <w:t xml:space="preserve"> realizac</w:t>
      </w:r>
      <w:r w:rsidR="0021661D">
        <w:rPr>
          <w:rFonts w:ascii="Tahoma" w:hAnsi="Tahoma" w:cs="Tahoma"/>
          <w:sz w:val="22"/>
          <w:szCs w:val="22"/>
        </w:rPr>
        <w:t>e</w:t>
      </w:r>
      <w:r w:rsidR="004064B4" w:rsidRPr="009268AA">
        <w:rPr>
          <w:rFonts w:ascii="Tahoma" w:hAnsi="Tahoma" w:cs="Tahoma"/>
          <w:sz w:val="22"/>
          <w:szCs w:val="22"/>
        </w:rPr>
        <w:t xml:space="preserve"> stavby </w:t>
      </w:r>
      <w:r w:rsidR="00967DD7" w:rsidRPr="00566E86">
        <w:rPr>
          <w:rFonts w:ascii="Tahoma" w:hAnsi="Tahoma" w:cs="Tahoma"/>
          <w:sz w:val="22"/>
          <w:szCs w:val="22"/>
        </w:rPr>
        <w:t>„</w:t>
      </w:r>
      <w:r w:rsidR="00967DD7">
        <w:rPr>
          <w:rFonts w:ascii="Tahoma" w:hAnsi="Tahoma" w:cs="Tahoma"/>
          <w:sz w:val="22"/>
          <w:szCs w:val="22"/>
        </w:rPr>
        <w:t>VÝMĚNA STŘEŠNÍ KRYTINY</w:t>
      </w:r>
      <w:r w:rsidR="00967DD7" w:rsidRPr="00566E86">
        <w:rPr>
          <w:rFonts w:ascii="Tahoma" w:hAnsi="Tahoma" w:cs="Tahoma"/>
          <w:sz w:val="22"/>
          <w:szCs w:val="22"/>
        </w:rPr>
        <w:t>“</w:t>
      </w:r>
      <w:r w:rsidR="004064B4" w:rsidRPr="009268AA">
        <w:rPr>
          <w:rFonts w:ascii="Tahoma" w:hAnsi="Tahoma" w:cs="Tahoma"/>
          <w:sz w:val="22"/>
          <w:szCs w:val="22"/>
        </w:rPr>
        <w:t xml:space="preserve"> (dále jen „stavba“) včetně zajištění </w:t>
      </w:r>
      <w:r w:rsidR="0021661D">
        <w:rPr>
          <w:rFonts w:ascii="Tahoma" w:hAnsi="Tahoma" w:cs="Tahoma"/>
          <w:sz w:val="22"/>
          <w:szCs w:val="22"/>
        </w:rPr>
        <w:t>souladu provedení stavby s dokumentací zpracovanou na základě této smlouvy</w:t>
      </w:r>
      <w:r w:rsidR="004064B4" w:rsidRPr="009268AA">
        <w:rPr>
          <w:rFonts w:ascii="Tahoma" w:hAnsi="Tahoma" w:cs="Tahoma"/>
          <w:sz w:val="22"/>
          <w:szCs w:val="22"/>
        </w:rPr>
        <w:t>.</w:t>
      </w:r>
    </w:p>
    <w:p w14:paraId="28F044E9" w14:textId="3BB96718" w:rsidR="00D208AD" w:rsidRPr="006F2684" w:rsidRDefault="00BD592E" w:rsidP="00AA2B28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6F2684">
        <w:rPr>
          <w:rFonts w:ascii="Tahoma" w:hAnsi="Tahoma" w:cs="Tahoma"/>
          <w:sz w:val="22"/>
          <w:szCs w:val="22"/>
        </w:rPr>
        <w:t>Zhotovitel</w:t>
      </w:r>
      <w:r w:rsidR="00D208AD" w:rsidRPr="006F2684">
        <w:rPr>
          <w:rFonts w:ascii="Tahoma" w:hAnsi="Tahoma" w:cs="Tahoma"/>
          <w:sz w:val="22"/>
          <w:szCs w:val="22"/>
        </w:rPr>
        <w:t xml:space="preserve">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</w:t>
      </w:r>
      <w:r w:rsidRPr="006F2684">
        <w:rPr>
          <w:rFonts w:ascii="Tahoma" w:hAnsi="Tahoma" w:cs="Tahoma"/>
          <w:sz w:val="22"/>
          <w:szCs w:val="22"/>
        </w:rPr>
        <w:t>Zhotovitel</w:t>
      </w:r>
      <w:r w:rsidR="00D208AD" w:rsidRPr="006F2684">
        <w:rPr>
          <w:rFonts w:ascii="Tahoma" w:hAnsi="Tahoma" w:cs="Tahoma"/>
          <w:sz w:val="22"/>
          <w:szCs w:val="22"/>
        </w:rPr>
        <w:t xml:space="preserve"> bere na vědomí, že pokud je uvedené prohlášení nepravdivé, bude smlouva považována za neplatnou.</w:t>
      </w:r>
    </w:p>
    <w:p w14:paraId="50CAB400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B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Smlouva o dílo na zhotovení projektové dokumentace</w:t>
      </w:r>
    </w:p>
    <w:p w14:paraId="0B684749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3A83627C" w14:textId="2094424D" w:rsidR="001D58C3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</w:t>
      </w:r>
      <w:r w:rsidR="00C95E11" w:rsidRPr="2529B793">
        <w:rPr>
          <w:rFonts w:ascii="Tahoma" w:hAnsi="Tahoma" w:cs="Tahoma"/>
          <w:sz w:val="22"/>
          <w:szCs w:val="22"/>
        </w:rPr>
        <w:t>vitel se zavazuje zpracovat pro </w:t>
      </w:r>
      <w:r w:rsidRPr="2529B793">
        <w:rPr>
          <w:rFonts w:ascii="Tahoma" w:hAnsi="Tahoma" w:cs="Tahoma"/>
          <w:sz w:val="22"/>
          <w:szCs w:val="22"/>
        </w:rPr>
        <w:t xml:space="preserve">objednatele </w:t>
      </w:r>
      <w:r w:rsidR="0039776E" w:rsidRPr="2529B793">
        <w:rPr>
          <w:rFonts w:ascii="Tahoma" w:hAnsi="Tahoma" w:cs="Tahoma"/>
          <w:sz w:val="22"/>
          <w:szCs w:val="22"/>
        </w:rPr>
        <w:t xml:space="preserve">kompletní </w:t>
      </w:r>
      <w:r w:rsidRPr="2529B793">
        <w:rPr>
          <w:rFonts w:ascii="Tahoma" w:hAnsi="Tahoma" w:cs="Tahoma"/>
          <w:sz w:val="22"/>
          <w:szCs w:val="22"/>
        </w:rPr>
        <w:t>projektovou dokumentaci stavby a</w:t>
      </w:r>
      <w:r w:rsidR="00C95E11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projednat ji s d</w:t>
      </w:r>
      <w:r w:rsidR="00C95E11" w:rsidRPr="2529B793">
        <w:rPr>
          <w:rFonts w:ascii="Tahoma" w:hAnsi="Tahoma" w:cs="Tahoma"/>
          <w:sz w:val="22"/>
          <w:szCs w:val="22"/>
        </w:rPr>
        <w:t>otčenými orgány státní správy</w:t>
      </w:r>
      <w:r w:rsidR="00777305">
        <w:rPr>
          <w:rFonts w:ascii="Tahoma" w:hAnsi="Tahoma" w:cs="Tahoma"/>
          <w:sz w:val="22"/>
          <w:szCs w:val="22"/>
        </w:rPr>
        <w:t xml:space="preserve"> (dále také jako „DOSS“)</w:t>
      </w:r>
      <w:r w:rsidR="00C95E11" w:rsidRPr="2529B793">
        <w:rPr>
          <w:rFonts w:ascii="Tahoma" w:hAnsi="Tahoma" w:cs="Tahoma"/>
          <w:sz w:val="22"/>
          <w:szCs w:val="22"/>
        </w:rPr>
        <w:t xml:space="preserve"> a účastníky </w:t>
      </w:r>
      <w:r w:rsidRPr="2529B793">
        <w:rPr>
          <w:rFonts w:ascii="Tahoma" w:hAnsi="Tahoma" w:cs="Tahoma"/>
          <w:sz w:val="22"/>
          <w:szCs w:val="22"/>
        </w:rPr>
        <w:t xml:space="preserve">řízení (dále jen „dílo“). </w:t>
      </w:r>
      <w:r w:rsidR="00AF7B9B">
        <w:rPr>
          <w:rFonts w:ascii="Tahoma" w:hAnsi="Tahoma" w:cs="Tahoma"/>
          <w:sz w:val="22"/>
          <w:szCs w:val="22"/>
        </w:rPr>
        <w:t>Předmětem díla je</w:t>
      </w:r>
      <w:ins w:id="1" w:author="Zemanová Marie" w:date="2025-11-20T06:38:00Z" w16du:dateUtc="2025-11-20T05:38:00Z">
        <w:r w:rsidR="00DD2F6A">
          <w:rPr>
            <w:rFonts w:ascii="Tahoma" w:hAnsi="Tahoma" w:cs="Tahoma"/>
            <w:sz w:val="22"/>
            <w:szCs w:val="22"/>
          </w:rPr>
          <w:t xml:space="preserve"> </w:t>
        </w:r>
      </w:ins>
      <w:r w:rsidR="00AF7B9B">
        <w:rPr>
          <w:rFonts w:ascii="Tahoma" w:hAnsi="Tahoma" w:cs="Tahoma"/>
          <w:sz w:val="22"/>
          <w:szCs w:val="22"/>
        </w:rPr>
        <w:t xml:space="preserve">projektová dokumentace </w:t>
      </w:r>
      <w:r w:rsidR="00D735EB">
        <w:rPr>
          <w:rFonts w:ascii="Tahoma" w:hAnsi="Tahoma" w:cs="Tahoma"/>
          <w:sz w:val="22"/>
          <w:szCs w:val="22"/>
        </w:rPr>
        <w:t xml:space="preserve">na </w:t>
      </w:r>
      <w:r w:rsidR="00C15F19" w:rsidRPr="0032621B">
        <w:rPr>
          <w:rFonts w:ascii="Tahoma" w:hAnsi="Tahoma" w:cs="Tahoma"/>
          <w:sz w:val="22"/>
          <w:szCs w:val="22"/>
        </w:rPr>
        <w:t>výměn</w:t>
      </w:r>
      <w:r w:rsidR="00D735EB">
        <w:rPr>
          <w:rFonts w:ascii="Tahoma" w:hAnsi="Tahoma" w:cs="Tahoma"/>
          <w:sz w:val="22"/>
          <w:szCs w:val="22"/>
        </w:rPr>
        <w:t xml:space="preserve">u </w:t>
      </w:r>
      <w:r w:rsidR="00C15F19" w:rsidRPr="0032621B">
        <w:rPr>
          <w:rFonts w:ascii="Tahoma" w:hAnsi="Tahoma" w:cs="Tahoma"/>
          <w:sz w:val="22"/>
          <w:szCs w:val="22"/>
        </w:rPr>
        <w:t>stávající plechové st</w:t>
      </w:r>
      <w:r w:rsidR="00C15F19">
        <w:rPr>
          <w:rFonts w:ascii="Tahoma" w:hAnsi="Tahoma" w:cs="Tahoma"/>
          <w:sz w:val="22"/>
          <w:szCs w:val="22"/>
        </w:rPr>
        <w:t xml:space="preserve">řešní krytiny </w:t>
      </w:r>
      <w:r w:rsidR="00C15F19" w:rsidRPr="0032621B">
        <w:rPr>
          <w:rFonts w:ascii="Tahoma" w:hAnsi="Tahoma" w:cs="Tahoma"/>
          <w:sz w:val="22"/>
          <w:szCs w:val="22"/>
        </w:rPr>
        <w:t xml:space="preserve">na všech objektech školního areálu – hlavní budova, tělocvična a </w:t>
      </w:r>
      <w:r w:rsidR="00C15F19" w:rsidRPr="0032621B">
        <w:rPr>
          <w:rFonts w:ascii="Tahoma" w:hAnsi="Tahoma" w:cs="Tahoma"/>
          <w:sz w:val="22"/>
          <w:szCs w:val="22"/>
        </w:rPr>
        <w:lastRenderedPageBreak/>
        <w:t xml:space="preserve">budova školních bytů. Součástí </w:t>
      </w:r>
      <w:r w:rsidR="00D735EB">
        <w:rPr>
          <w:rFonts w:ascii="Tahoma" w:hAnsi="Tahoma" w:cs="Tahoma"/>
          <w:sz w:val="22"/>
          <w:szCs w:val="22"/>
        </w:rPr>
        <w:t>projektové dokumentace (PD)</w:t>
      </w:r>
      <w:r w:rsidR="00C15F19" w:rsidRPr="0032621B">
        <w:rPr>
          <w:rFonts w:ascii="Tahoma" w:hAnsi="Tahoma" w:cs="Tahoma"/>
          <w:sz w:val="22"/>
          <w:szCs w:val="22"/>
        </w:rPr>
        <w:t xml:space="preserve"> bude výměna podstřešní pojistné hydroizolační fólie, laťování, klempířských prvků, nástřešních žlabů, lemování a veškerých detailů. Dále požadujeme výměnu dešťových svodů a kompletní rekonstrukci hromosvodu včetně uzemnění.</w:t>
      </w:r>
      <w:r w:rsidR="00C15F19">
        <w:rPr>
          <w:rFonts w:ascii="Tahoma" w:hAnsi="Tahoma" w:cs="Tahoma"/>
          <w:sz w:val="22"/>
          <w:szCs w:val="22"/>
        </w:rPr>
        <w:t xml:space="preserve"> </w:t>
      </w:r>
      <w:r w:rsidR="00C15F19" w:rsidRPr="0032621B">
        <w:rPr>
          <w:rFonts w:ascii="Tahoma" w:hAnsi="Tahoma" w:cs="Tahoma"/>
          <w:sz w:val="22"/>
          <w:szCs w:val="22"/>
        </w:rPr>
        <w:t>Zohledněna musí být tvarová složitost střech (vikýře, úžlabí, nároží, komíny, prostupy VZT apod.) a zajištění bezpečného odvodu srážkových vod ze střech na stávající dešťovou kanalizaci</w:t>
      </w:r>
      <w:r w:rsidR="00C15F19" w:rsidRPr="00274563">
        <w:rPr>
          <w:rFonts w:ascii="Tahoma" w:hAnsi="Tahoma" w:cs="Tahoma"/>
          <w:sz w:val="22"/>
          <w:szCs w:val="22"/>
        </w:rPr>
        <w:t>. Součástí akce bude rovněž návrh a instalace</w:t>
      </w:r>
      <w:r w:rsidR="00C15F19" w:rsidRPr="00274563">
        <w:rPr>
          <w:rFonts w:ascii="Tahoma" w:hAnsi="Tahoma" w:cs="Tahoma"/>
          <w:b/>
          <w:sz w:val="22"/>
          <w:szCs w:val="22"/>
        </w:rPr>
        <w:t xml:space="preserve"> </w:t>
      </w:r>
      <w:r w:rsidR="00C15F19" w:rsidRPr="00274563">
        <w:rPr>
          <w:rStyle w:val="Siln"/>
          <w:rFonts w:ascii="Tahoma" w:hAnsi="Tahoma" w:cs="Tahoma"/>
          <w:b w:val="0"/>
          <w:sz w:val="22"/>
          <w:szCs w:val="22"/>
        </w:rPr>
        <w:t>fotovoltaické elektrárny (FVE)</w:t>
      </w:r>
      <w:r w:rsidR="00C15F19" w:rsidRPr="00274563">
        <w:rPr>
          <w:rFonts w:ascii="Tahoma" w:hAnsi="Tahoma" w:cs="Tahoma"/>
          <w:b/>
          <w:sz w:val="22"/>
          <w:szCs w:val="22"/>
        </w:rPr>
        <w:t xml:space="preserve"> </w:t>
      </w:r>
      <w:r w:rsidR="00C15F19" w:rsidRPr="00274563">
        <w:rPr>
          <w:rFonts w:ascii="Tahoma" w:hAnsi="Tahoma" w:cs="Tahoma"/>
          <w:sz w:val="22"/>
          <w:szCs w:val="22"/>
        </w:rPr>
        <w:t xml:space="preserve">umístěné na </w:t>
      </w:r>
      <w:r w:rsidR="00C15F19" w:rsidRPr="00274563">
        <w:rPr>
          <w:rStyle w:val="Siln"/>
          <w:rFonts w:ascii="Tahoma" w:hAnsi="Tahoma" w:cs="Tahoma"/>
          <w:b w:val="0"/>
          <w:sz w:val="22"/>
          <w:szCs w:val="22"/>
        </w:rPr>
        <w:t>jihovýchodní straně střechy</w:t>
      </w:r>
      <w:r w:rsidR="00C15F19" w:rsidRPr="00274563">
        <w:rPr>
          <w:rStyle w:val="Siln"/>
          <w:rFonts w:ascii="Tahoma" w:hAnsi="Tahoma" w:cs="Tahoma"/>
          <w:sz w:val="22"/>
          <w:szCs w:val="22"/>
        </w:rPr>
        <w:t xml:space="preserve"> </w:t>
      </w:r>
      <w:r w:rsidR="00C15F19" w:rsidRPr="00274563">
        <w:rPr>
          <w:rStyle w:val="Siln"/>
          <w:rFonts w:ascii="Tahoma" w:hAnsi="Tahoma" w:cs="Tahoma"/>
          <w:b w:val="0"/>
          <w:sz w:val="22"/>
          <w:szCs w:val="22"/>
        </w:rPr>
        <w:t>hlavní budovy</w:t>
      </w:r>
      <w:r w:rsidR="00C15F19" w:rsidRPr="00274563">
        <w:rPr>
          <w:rFonts w:ascii="Tahoma" w:hAnsi="Tahoma" w:cs="Tahoma"/>
          <w:sz w:val="22"/>
          <w:szCs w:val="22"/>
        </w:rPr>
        <w:t xml:space="preserve">. Systém bude sloužit pro </w:t>
      </w:r>
      <w:r w:rsidR="00C15F19" w:rsidRPr="00274563">
        <w:rPr>
          <w:rStyle w:val="Siln"/>
          <w:rFonts w:ascii="Tahoma" w:hAnsi="Tahoma" w:cs="Tahoma"/>
          <w:b w:val="0"/>
          <w:sz w:val="22"/>
          <w:szCs w:val="22"/>
        </w:rPr>
        <w:t>vlastní spotřebu objektu</w:t>
      </w:r>
      <w:r w:rsidR="00C15F19" w:rsidRPr="00274563">
        <w:rPr>
          <w:rFonts w:ascii="Tahoma" w:hAnsi="Tahoma" w:cs="Tahoma"/>
          <w:sz w:val="22"/>
          <w:szCs w:val="22"/>
        </w:rPr>
        <w:t xml:space="preserve">, bez bateriového uložiště. Přetoky elektrické energie, pokud budou ze strany </w:t>
      </w:r>
      <w:r w:rsidR="00C15F19" w:rsidRPr="00274563">
        <w:rPr>
          <w:rStyle w:val="Siln"/>
          <w:rFonts w:ascii="Tahoma" w:hAnsi="Tahoma" w:cs="Tahoma"/>
          <w:b w:val="0"/>
          <w:sz w:val="22"/>
          <w:szCs w:val="22"/>
        </w:rPr>
        <w:t>ČEZ</w:t>
      </w:r>
      <w:r w:rsidR="00C15F19" w:rsidRPr="00274563">
        <w:rPr>
          <w:rFonts w:ascii="Tahoma" w:hAnsi="Tahoma" w:cs="Tahoma"/>
          <w:sz w:val="22"/>
          <w:szCs w:val="22"/>
        </w:rPr>
        <w:t xml:space="preserve"> povoleny, mohou být využity v rámci </w:t>
      </w:r>
      <w:r w:rsidR="00C15F19" w:rsidRPr="00274563">
        <w:rPr>
          <w:rStyle w:val="Siln"/>
          <w:rFonts w:ascii="Tahoma" w:hAnsi="Tahoma" w:cs="Tahoma"/>
          <w:b w:val="0"/>
          <w:sz w:val="22"/>
          <w:szCs w:val="22"/>
        </w:rPr>
        <w:t>komunitního sdílení</w:t>
      </w:r>
      <w:r w:rsidR="00C15F19" w:rsidRPr="00274563">
        <w:rPr>
          <w:rFonts w:ascii="Tahoma" w:hAnsi="Tahoma" w:cs="Tahoma"/>
          <w:b/>
          <w:sz w:val="22"/>
          <w:szCs w:val="22"/>
        </w:rPr>
        <w:t>.</w:t>
      </w:r>
    </w:p>
    <w:p w14:paraId="5D65F3E8" w14:textId="12FFB06A" w:rsidR="00A54991" w:rsidRPr="00080BAF" w:rsidRDefault="00A54991" w:rsidP="001D58C3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Podrobná </w:t>
      </w:r>
      <w:r w:rsidRPr="00255E75">
        <w:rPr>
          <w:rFonts w:ascii="Tahoma" w:hAnsi="Tahoma" w:cs="Tahoma"/>
          <w:sz w:val="22"/>
          <w:szCs w:val="22"/>
        </w:rPr>
        <w:t>specifikace</w:t>
      </w:r>
      <w:r w:rsidRPr="00080BAF">
        <w:rPr>
          <w:rFonts w:ascii="Tahoma" w:hAnsi="Tahoma" w:cs="Tahoma"/>
          <w:sz w:val="22"/>
          <w:szCs w:val="22"/>
        </w:rPr>
        <w:t xml:space="preserve"> díla je uvede</w:t>
      </w:r>
      <w:r w:rsidR="00C95E11">
        <w:rPr>
          <w:rFonts w:ascii="Tahoma" w:hAnsi="Tahoma" w:cs="Tahoma"/>
          <w:sz w:val="22"/>
          <w:szCs w:val="22"/>
        </w:rPr>
        <w:t>na v </w:t>
      </w:r>
      <w:r w:rsidR="002824B7">
        <w:rPr>
          <w:rFonts w:ascii="Tahoma" w:hAnsi="Tahoma" w:cs="Tahoma"/>
          <w:sz w:val="22"/>
          <w:szCs w:val="22"/>
        </w:rPr>
        <w:t>následujících odstavcích</w:t>
      </w:r>
      <w:r w:rsidR="00C95E11">
        <w:rPr>
          <w:rFonts w:ascii="Tahoma" w:hAnsi="Tahoma" w:cs="Tahoma"/>
          <w:sz w:val="22"/>
          <w:szCs w:val="22"/>
        </w:rPr>
        <w:t xml:space="preserve"> tohoto článku smlouvy.</w:t>
      </w:r>
    </w:p>
    <w:p w14:paraId="2B4AE259" w14:textId="77777777" w:rsidR="00A54991" w:rsidRDefault="00A54991" w:rsidP="00AA2B28">
      <w:pPr>
        <w:pStyle w:val="OdstavecSmlouvy"/>
        <w:keepNext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Dílo má následující části a rozsah:</w:t>
      </w:r>
    </w:p>
    <w:p w14:paraId="72DA4CB7" w14:textId="77777777" w:rsidR="0087353F" w:rsidRPr="0087353F" w:rsidRDefault="0087353F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 w:rsidRPr="0087353F">
        <w:rPr>
          <w:rFonts w:ascii="Tahoma" w:hAnsi="Tahoma" w:cs="Tahoma"/>
          <w:b/>
          <w:sz w:val="22"/>
          <w:szCs w:val="22"/>
        </w:rPr>
        <w:t>1. ČÁST DÍLA</w:t>
      </w:r>
    </w:p>
    <w:p w14:paraId="3BBE0742" w14:textId="77777777" w:rsidR="00C95E11" w:rsidRPr="00A109A3" w:rsidRDefault="00C95E1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A109A3">
        <w:rPr>
          <w:rFonts w:ascii="Tahoma" w:hAnsi="Tahoma" w:cs="Tahoma"/>
          <w:b/>
          <w:bCs/>
          <w:sz w:val="22"/>
          <w:szCs w:val="22"/>
        </w:rPr>
        <w:t>Zaměření</w:t>
      </w:r>
      <w:r w:rsidR="001248DC" w:rsidRPr="00A109A3">
        <w:rPr>
          <w:rFonts w:ascii="Tahoma" w:hAnsi="Tahoma" w:cs="Tahoma"/>
          <w:b/>
          <w:bCs/>
          <w:sz w:val="22"/>
          <w:szCs w:val="22"/>
        </w:rPr>
        <w:t xml:space="preserve"> a dokumentace stávajícího stavu (dále jen „DSS“)</w:t>
      </w:r>
    </w:p>
    <w:p w14:paraId="042955B5" w14:textId="28D2A571" w:rsidR="00A54991" w:rsidRDefault="00F10467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 geodetické polohopisné a výškopisné zaměření místa stavby a dotčených navazujících venkovních ploch sousedních pozemků včetně stávajících sítí technické infrastruktur</w:t>
      </w:r>
      <w:r w:rsidR="00CA584D">
        <w:rPr>
          <w:rFonts w:ascii="Tahoma" w:hAnsi="Tahoma" w:cs="Tahoma"/>
          <w:sz w:val="22"/>
          <w:szCs w:val="22"/>
        </w:rPr>
        <w:t>y.</w:t>
      </w:r>
      <w:bookmarkStart w:id="2" w:name="_Hlk42245209"/>
      <w:r w:rsidRPr="00E0485A">
        <w:rPr>
          <w:rFonts w:ascii="Tahoma" w:hAnsi="Tahoma" w:cs="Tahoma"/>
          <w:sz w:val="22"/>
          <w:szCs w:val="22"/>
        </w:rPr>
        <w:t xml:space="preserve"> </w:t>
      </w:r>
      <w:bookmarkEnd w:id="2"/>
      <w:r w:rsidRPr="00E0485A">
        <w:rPr>
          <w:rFonts w:ascii="Tahoma" w:hAnsi="Tahoma" w:cs="Tahoma"/>
          <w:sz w:val="22"/>
          <w:szCs w:val="22"/>
        </w:rPr>
        <w:t>Toto zaměření bude provedeno vždy, bez</w:t>
      </w:r>
      <w:r w:rsidR="0029297E" w:rsidRPr="00E0485A">
        <w:rPr>
          <w:rFonts w:ascii="Tahoma" w:hAnsi="Tahoma" w:cs="Tahoma"/>
          <w:sz w:val="22"/>
          <w:szCs w:val="22"/>
        </w:rPr>
        <w:t> </w:t>
      </w:r>
      <w:r w:rsidRPr="00E0485A">
        <w:rPr>
          <w:rFonts w:ascii="Tahoma" w:hAnsi="Tahoma" w:cs="Tahoma"/>
          <w:sz w:val="22"/>
          <w:szCs w:val="22"/>
        </w:rPr>
        <w:t>ohledu na stav stávající pasportizace objektu</w:t>
      </w:r>
      <w:r w:rsidR="001248DC">
        <w:rPr>
          <w:rFonts w:ascii="Tahoma" w:hAnsi="Tahoma" w:cs="Tahoma"/>
          <w:sz w:val="22"/>
          <w:szCs w:val="22"/>
        </w:rPr>
        <w:t>.</w:t>
      </w:r>
      <w:r w:rsidRPr="00E0485A">
        <w:rPr>
          <w:rFonts w:ascii="Tahoma" w:hAnsi="Tahoma" w:cs="Tahoma"/>
          <w:sz w:val="22"/>
          <w:szCs w:val="22"/>
        </w:rPr>
        <w:t xml:space="preserve"> </w:t>
      </w:r>
      <w:r w:rsidR="001248DC">
        <w:rPr>
          <w:rFonts w:ascii="Tahoma" w:hAnsi="Tahoma" w:cs="Tahoma"/>
          <w:sz w:val="22"/>
          <w:szCs w:val="22"/>
        </w:rPr>
        <w:t>Z</w:t>
      </w:r>
      <w:r w:rsidRPr="00E0485A">
        <w:rPr>
          <w:rFonts w:ascii="Tahoma" w:hAnsi="Tahoma" w:cs="Tahoma"/>
          <w:sz w:val="22"/>
          <w:szCs w:val="22"/>
        </w:rPr>
        <w:t>dokumentován bude skutečný stav k</w:t>
      </w:r>
      <w:r w:rsidR="00EC5C79" w:rsidRPr="00E0485A">
        <w:rPr>
          <w:rFonts w:ascii="Tahoma" w:hAnsi="Tahoma" w:cs="Tahoma"/>
          <w:sz w:val="22"/>
          <w:szCs w:val="22"/>
        </w:rPr>
        <w:t> </w:t>
      </w:r>
      <w:r w:rsidRPr="00E0485A">
        <w:rPr>
          <w:rFonts w:ascii="Tahoma" w:hAnsi="Tahoma" w:cs="Tahoma"/>
          <w:sz w:val="22"/>
          <w:szCs w:val="22"/>
        </w:rPr>
        <w:t xml:space="preserve">datu </w:t>
      </w:r>
      <w:r w:rsidR="003255EC">
        <w:rPr>
          <w:rFonts w:ascii="Tahoma" w:hAnsi="Tahoma" w:cs="Tahoma"/>
          <w:sz w:val="22"/>
          <w:szCs w:val="22"/>
        </w:rPr>
        <w:t>provedení této části díla</w:t>
      </w:r>
      <w:r w:rsidRPr="00E0485A">
        <w:rPr>
          <w:rFonts w:ascii="Tahoma" w:hAnsi="Tahoma" w:cs="Tahoma"/>
          <w:sz w:val="22"/>
          <w:szCs w:val="22"/>
        </w:rPr>
        <w:t xml:space="preserve">. </w:t>
      </w:r>
      <w:r w:rsidRPr="00156E51">
        <w:rPr>
          <w:rFonts w:ascii="Tahoma" w:hAnsi="Tahoma" w:cs="Tahoma"/>
          <w:sz w:val="22"/>
          <w:szCs w:val="22"/>
        </w:rPr>
        <w:t>Součástí zaměření bude podrobná fotodokumentace stávajícího stavu objektu</w:t>
      </w:r>
      <w:r w:rsidR="001D3021">
        <w:rPr>
          <w:rFonts w:ascii="Tahoma" w:hAnsi="Tahoma" w:cs="Tahoma"/>
          <w:sz w:val="22"/>
          <w:szCs w:val="22"/>
        </w:rPr>
        <w:t>/pozemku</w:t>
      </w:r>
      <w:r w:rsidR="00754373" w:rsidRPr="001438B1">
        <w:rPr>
          <w:rFonts w:ascii="Tahoma" w:hAnsi="Tahoma" w:cs="Tahoma"/>
          <w:sz w:val="22"/>
          <w:szCs w:val="22"/>
        </w:rPr>
        <w:t xml:space="preserve"> </w:t>
      </w:r>
      <w:r w:rsidR="00754373" w:rsidRPr="00A109A3">
        <w:rPr>
          <w:rFonts w:ascii="Tahoma" w:hAnsi="Tahoma" w:cs="Tahoma"/>
          <w:sz w:val="22"/>
          <w:szCs w:val="22"/>
        </w:rPr>
        <w:t xml:space="preserve">a zpracování dokumentace </w:t>
      </w:r>
      <w:r w:rsidR="003255EC" w:rsidRPr="00A109A3">
        <w:rPr>
          <w:rFonts w:ascii="Tahoma" w:hAnsi="Tahoma" w:cs="Tahoma"/>
          <w:sz w:val="22"/>
          <w:szCs w:val="22"/>
        </w:rPr>
        <w:t>stávajícího stavu</w:t>
      </w:r>
      <w:r w:rsidR="00754373" w:rsidRPr="00A109A3">
        <w:rPr>
          <w:rFonts w:ascii="Tahoma" w:hAnsi="Tahoma" w:cs="Tahoma"/>
          <w:sz w:val="22"/>
          <w:szCs w:val="22"/>
        </w:rPr>
        <w:t>.</w:t>
      </w:r>
      <w:r w:rsidR="001C47CC">
        <w:rPr>
          <w:rFonts w:ascii="Tahoma" w:hAnsi="Tahoma" w:cs="Tahoma"/>
          <w:color w:val="FF00FF"/>
          <w:sz w:val="22"/>
          <w:szCs w:val="22"/>
        </w:rPr>
        <w:t xml:space="preserve"> </w:t>
      </w:r>
      <w:r w:rsidR="001C47CC" w:rsidRPr="001C47CC">
        <w:rPr>
          <w:rFonts w:ascii="Tahoma" w:hAnsi="Tahoma" w:cs="Tahoma"/>
          <w:sz w:val="22"/>
          <w:szCs w:val="22"/>
        </w:rPr>
        <w:t xml:space="preserve">Zhotovitel bere na vědomí, že dokumentace stávajícího stavu </w:t>
      </w:r>
      <w:r w:rsidR="003255EC">
        <w:rPr>
          <w:rFonts w:ascii="Tahoma" w:hAnsi="Tahoma" w:cs="Tahoma"/>
          <w:sz w:val="22"/>
          <w:szCs w:val="22"/>
        </w:rPr>
        <w:t>objektu</w:t>
      </w:r>
      <w:r w:rsidR="001D3021">
        <w:rPr>
          <w:rFonts w:ascii="Tahoma" w:hAnsi="Tahoma" w:cs="Tahoma"/>
          <w:sz w:val="22"/>
          <w:szCs w:val="22"/>
        </w:rPr>
        <w:t>/pozemku</w:t>
      </w:r>
      <w:r w:rsidR="001C47CC" w:rsidRPr="001C47CC">
        <w:rPr>
          <w:rFonts w:ascii="Tahoma" w:hAnsi="Tahoma" w:cs="Tahoma"/>
          <w:sz w:val="22"/>
          <w:szCs w:val="22"/>
        </w:rPr>
        <w:t xml:space="preserve"> nemusí odpovídat je</w:t>
      </w:r>
      <w:r w:rsidR="003255EC">
        <w:rPr>
          <w:rFonts w:ascii="Tahoma" w:hAnsi="Tahoma" w:cs="Tahoma"/>
          <w:sz w:val="22"/>
          <w:szCs w:val="22"/>
        </w:rPr>
        <w:t>ho</w:t>
      </w:r>
      <w:r w:rsidR="001C47CC" w:rsidRPr="001C47CC">
        <w:rPr>
          <w:rFonts w:ascii="Tahoma" w:hAnsi="Tahoma" w:cs="Tahoma"/>
          <w:sz w:val="22"/>
          <w:szCs w:val="22"/>
        </w:rPr>
        <w:t xml:space="preserve"> skutečnému aktuálnímu stavu a zhotovitel je povinen tento stav prověřit a případně tuto dokumentaci doplnit v rozsahu nezbytně nutném pro zpracování díla.</w:t>
      </w:r>
    </w:p>
    <w:p w14:paraId="40C9B55B" w14:textId="77777777" w:rsidR="00CA584D" w:rsidRPr="00D40414" w:rsidRDefault="00CA584D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D40414">
        <w:rPr>
          <w:rFonts w:ascii="Tahoma" w:hAnsi="Tahoma" w:cs="Tahoma"/>
          <w:sz w:val="22"/>
          <w:szCs w:val="22"/>
        </w:rPr>
        <w:t>Předmětem této části díla je dále zaměření všech stávajících staveb a objektů nacházejících se v řešeném území, které budou umístěním projektované stavby demolovány či jinak upraveny a zpracování projektové dokumentace stávajícího stavu stávajících objektů, které budou umístěním projektované stavby demolovány či jinak upraveny. Dokumentace bude obsahovat půdorysy všech podlaží, půdy, krovu, střechy, potřebné svislé řezy, fasády, pohledy a situační výkresy na podkladě geodetického zaměření.</w:t>
      </w:r>
    </w:p>
    <w:p w14:paraId="31058BCC" w14:textId="77777777" w:rsidR="00A54991" w:rsidRPr="00080BAF" w:rsidRDefault="00A5499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Průzkumy</w:t>
      </w:r>
    </w:p>
    <w:p w14:paraId="3CD0CE67" w14:textId="02C90E54" w:rsidR="006D56B9" w:rsidRPr="00D40414" w:rsidRDefault="00A54991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CB7AE0">
        <w:rPr>
          <w:rFonts w:ascii="Tahoma" w:hAnsi="Tahoma" w:cs="Tahoma"/>
          <w:sz w:val="22"/>
          <w:szCs w:val="22"/>
        </w:rPr>
        <w:t xml:space="preserve">Předmětem této části díla budou veškeré průzkumy potřebné pro zpracování projektové dokumentace </w:t>
      </w:r>
      <w:r w:rsidRPr="00D40414">
        <w:rPr>
          <w:rFonts w:ascii="Tahoma" w:hAnsi="Tahoma" w:cs="Tahoma"/>
          <w:sz w:val="22"/>
          <w:szCs w:val="22"/>
        </w:rPr>
        <w:t>nebo oznámení dle odst. 2.</w:t>
      </w:r>
      <w:r w:rsidR="00BD05DD" w:rsidRPr="00D40414">
        <w:rPr>
          <w:rFonts w:ascii="Tahoma" w:hAnsi="Tahoma" w:cs="Tahoma"/>
          <w:sz w:val="22"/>
          <w:szCs w:val="22"/>
        </w:rPr>
        <w:t>4</w:t>
      </w:r>
      <w:r w:rsidRPr="00D40414">
        <w:rPr>
          <w:rFonts w:ascii="Tahoma" w:hAnsi="Tahoma" w:cs="Tahoma"/>
          <w:sz w:val="22"/>
          <w:szCs w:val="22"/>
        </w:rPr>
        <w:t xml:space="preserve"> tohoto článku smlouvy.</w:t>
      </w:r>
    </w:p>
    <w:p w14:paraId="318B0F39" w14:textId="77777777" w:rsidR="00A54991" w:rsidRPr="002A44DB" w:rsidRDefault="001438B1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F10467" w:rsidRPr="002A44DB">
        <w:rPr>
          <w:rFonts w:ascii="Tahoma" w:hAnsi="Tahoma" w:cs="Tahoma"/>
          <w:sz w:val="22"/>
          <w:szCs w:val="22"/>
        </w:rPr>
        <w:t xml:space="preserve">ude </w:t>
      </w:r>
      <w:r w:rsidR="001A257B">
        <w:rPr>
          <w:rFonts w:ascii="Tahoma" w:hAnsi="Tahoma" w:cs="Tahoma"/>
          <w:sz w:val="22"/>
          <w:szCs w:val="22"/>
        </w:rPr>
        <w:t xml:space="preserve">se </w:t>
      </w:r>
      <w:r w:rsidR="00F10467" w:rsidRPr="001A257B">
        <w:rPr>
          <w:rFonts w:ascii="Tahoma" w:hAnsi="Tahoma" w:cs="Tahoma"/>
          <w:sz w:val="22"/>
          <w:szCs w:val="22"/>
        </w:rPr>
        <w:t>jednat o</w:t>
      </w:r>
      <w:r w:rsidR="00F10467" w:rsidRPr="002A44DB">
        <w:rPr>
          <w:rFonts w:ascii="Tahoma" w:hAnsi="Tahoma" w:cs="Tahoma"/>
          <w:sz w:val="22"/>
          <w:szCs w:val="22"/>
        </w:rPr>
        <w:t xml:space="preserve"> tyto průzkumy:</w:t>
      </w:r>
    </w:p>
    <w:p w14:paraId="247AB3BF" w14:textId="77777777" w:rsidR="00085051" w:rsidRDefault="00F10467" w:rsidP="00AA2B28">
      <w:pPr>
        <w:pStyle w:val="Zkladntextodsazen2"/>
        <w:numPr>
          <w:ilvl w:val="0"/>
          <w:numId w:val="33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57534E">
        <w:rPr>
          <w:rFonts w:ascii="Tahoma" w:hAnsi="Tahoma" w:cs="Tahoma"/>
          <w:sz w:val="22"/>
          <w:szCs w:val="22"/>
        </w:rPr>
        <w:t>stavebně-technický průzkum,</w:t>
      </w:r>
      <w:r w:rsidR="002848AA">
        <w:rPr>
          <w:rFonts w:ascii="Tahoma" w:hAnsi="Tahoma" w:cs="Tahoma"/>
          <w:sz w:val="22"/>
          <w:szCs w:val="22"/>
        </w:rPr>
        <w:t xml:space="preserve"> </w:t>
      </w:r>
    </w:p>
    <w:p w14:paraId="5F854D17" w14:textId="77777777" w:rsidR="005B2EA2" w:rsidRPr="0088348F" w:rsidRDefault="00F10467" w:rsidP="00AA2B28">
      <w:pPr>
        <w:pStyle w:val="Zkladntextodsazen2"/>
        <w:numPr>
          <w:ilvl w:val="0"/>
          <w:numId w:val="33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88348F">
        <w:rPr>
          <w:rFonts w:ascii="Tahoma" w:hAnsi="Tahoma" w:cs="Tahoma"/>
          <w:sz w:val="22"/>
          <w:szCs w:val="22"/>
        </w:rPr>
        <w:t>inženýrsko-geologický</w:t>
      </w:r>
      <w:r w:rsidR="005B2EA2" w:rsidRPr="0088348F">
        <w:rPr>
          <w:rFonts w:ascii="Tahoma" w:hAnsi="Tahoma" w:cs="Tahoma"/>
          <w:sz w:val="22"/>
          <w:szCs w:val="22"/>
        </w:rPr>
        <w:t>,</w:t>
      </w:r>
      <w:r w:rsidRPr="0088348F">
        <w:rPr>
          <w:rFonts w:ascii="Tahoma" w:hAnsi="Tahoma" w:cs="Tahoma"/>
          <w:sz w:val="22"/>
          <w:szCs w:val="22"/>
        </w:rPr>
        <w:t xml:space="preserve"> </w:t>
      </w:r>
    </w:p>
    <w:p w14:paraId="7918073A" w14:textId="77777777" w:rsidR="005C41E7" w:rsidRDefault="005C41E7" w:rsidP="00946846">
      <w:pPr>
        <w:pStyle w:val="Zkladntextodsazen2"/>
        <w:tabs>
          <w:tab w:val="left" w:pos="1304"/>
        </w:tabs>
        <w:spacing w:before="40"/>
        <w:ind w:firstLine="0"/>
        <w:rPr>
          <w:rFonts w:ascii="Tahoma" w:hAnsi="Tahoma" w:cs="Tahoma"/>
          <w:sz w:val="22"/>
          <w:szCs w:val="22"/>
        </w:rPr>
      </w:pPr>
    </w:p>
    <w:p w14:paraId="16F27280" w14:textId="758B7DF3" w:rsidR="00F10467" w:rsidRPr="00321157" w:rsidRDefault="00F10467" w:rsidP="00CB7AE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321157">
        <w:rPr>
          <w:rFonts w:ascii="Tahoma" w:hAnsi="Tahoma" w:cs="Tahoma"/>
          <w:sz w:val="22"/>
          <w:szCs w:val="22"/>
        </w:rPr>
        <w:t>V rámci průzkumů budou mimo jin</w:t>
      </w:r>
      <w:r w:rsidR="002A15C9" w:rsidRPr="00321157">
        <w:rPr>
          <w:rFonts w:ascii="Tahoma" w:hAnsi="Tahoma" w:cs="Tahoma"/>
          <w:sz w:val="22"/>
          <w:szCs w:val="22"/>
        </w:rPr>
        <w:t>ého</w:t>
      </w:r>
      <w:r w:rsidRPr="00321157">
        <w:rPr>
          <w:rFonts w:ascii="Tahoma" w:hAnsi="Tahoma" w:cs="Tahoma"/>
          <w:sz w:val="22"/>
          <w:szCs w:val="22"/>
        </w:rPr>
        <w:t xml:space="preserve"> provedeny destruktivní sondy do stávajících konstrukcí za účelem zjištění skutečného stavu. Zhotovitel je povinen posléze na</w:t>
      </w:r>
      <w:r w:rsidR="0029297E" w:rsidRPr="00321157">
        <w:rPr>
          <w:rFonts w:ascii="Tahoma" w:hAnsi="Tahoma" w:cs="Tahoma"/>
          <w:sz w:val="22"/>
          <w:szCs w:val="22"/>
        </w:rPr>
        <w:t> </w:t>
      </w:r>
      <w:r w:rsidRPr="00321157">
        <w:rPr>
          <w:rFonts w:ascii="Tahoma" w:hAnsi="Tahoma" w:cs="Tahoma"/>
          <w:sz w:val="22"/>
          <w:szCs w:val="22"/>
        </w:rPr>
        <w:t>svůj náklad provést opětovné zakrytí konstrukcí po provedených sondách tak, aby nedocházelo k poškozování objektů</w:t>
      </w:r>
      <w:r w:rsidR="00F15752" w:rsidRPr="00321157">
        <w:rPr>
          <w:rFonts w:ascii="Tahoma" w:hAnsi="Tahoma" w:cs="Tahoma"/>
          <w:sz w:val="22"/>
          <w:szCs w:val="22"/>
        </w:rPr>
        <w:t xml:space="preserve"> a objekt</w:t>
      </w:r>
      <w:r w:rsidR="00326F96" w:rsidRPr="00321157">
        <w:rPr>
          <w:rFonts w:ascii="Tahoma" w:hAnsi="Tahoma" w:cs="Tahoma"/>
          <w:sz w:val="22"/>
          <w:szCs w:val="22"/>
        </w:rPr>
        <w:t>y</w:t>
      </w:r>
      <w:r w:rsidR="00F15752" w:rsidRPr="00321157">
        <w:rPr>
          <w:rFonts w:ascii="Tahoma" w:hAnsi="Tahoma" w:cs="Tahoma"/>
          <w:sz w:val="22"/>
          <w:szCs w:val="22"/>
        </w:rPr>
        <w:t xml:space="preserve"> mohl</w:t>
      </w:r>
      <w:r w:rsidR="00326F96" w:rsidRPr="00321157">
        <w:rPr>
          <w:rFonts w:ascii="Tahoma" w:hAnsi="Tahoma" w:cs="Tahoma"/>
          <w:sz w:val="22"/>
          <w:szCs w:val="22"/>
        </w:rPr>
        <w:t>y</w:t>
      </w:r>
      <w:r w:rsidR="00F15752" w:rsidRPr="00321157">
        <w:rPr>
          <w:rFonts w:ascii="Tahoma" w:hAnsi="Tahoma" w:cs="Tahoma"/>
          <w:sz w:val="22"/>
          <w:szCs w:val="22"/>
        </w:rPr>
        <w:t xml:space="preserve"> být bez omezení užíván</w:t>
      </w:r>
      <w:r w:rsidR="00326F96" w:rsidRPr="00321157">
        <w:rPr>
          <w:rFonts w:ascii="Tahoma" w:hAnsi="Tahoma" w:cs="Tahoma"/>
          <w:sz w:val="22"/>
          <w:szCs w:val="22"/>
        </w:rPr>
        <w:t>y</w:t>
      </w:r>
      <w:r w:rsidRPr="00321157">
        <w:rPr>
          <w:rFonts w:ascii="Tahoma" w:hAnsi="Tahoma" w:cs="Tahoma"/>
          <w:sz w:val="22"/>
          <w:szCs w:val="22"/>
        </w:rPr>
        <w:t>.</w:t>
      </w:r>
    </w:p>
    <w:p w14:paraId="701D3B5C" w14:textId="77777777" w:rsidR="00321157" w:rsidRDefault="00321157" w:rsidP="00B96FB4">
      <w:pPr>
        <w:pStyle w:val="Smlouva-eslo"/>
        <w:widowControl/>
        <w:spacing w:before="60" w:line="240" w:lineRule="auto"/>
        <w:ind w:left="924"/>
        <w:rPr>
          <w:ins w:id="3" w:author="Zemanová Marie" w:date="2025-11-20T06:43:00Z" w16du:dateUtc="2025-11-20T05:43:00Z"/>
          <w:rFonts w:ascii="Tahoma" w:hAnsi="Tahoma" w:cs="Tahoma"/>
          <w:i/>
          <w:iCs/>
          <w:snapToGrid w:val="0"/>
          <w:color w:val="FF0000"/>
          <w:sz w:val="22"/>
          <w:szCs w:val="22"/>
        </w:rPr>
      </w:pPr>
    </w:p>
    <w:p w14:paraId="6E1F5890" w14:textId="7EF3F57A" w:rsidR="0087353F" w:rsidRDefault="003D1E86" w:rsidP="00B96FB4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1438B1">
        <w:rPr>
          <w:rFonts w:ascii="Tahoma" w:hAnsi="Tahoma" w:cs="Tahoma"/>
          <w:sz w:val="22"/>
          <w:szCs w:val="22"/>
        </w:rPr>
        <w:t>Pokud během zpracová</w:t>
      </w:r>
      <w:r w:rsidR="004F2F4F" w:rsidRPr="001438B1">
        <w:rPr>
          <w:rFonts w:ascii="Tahoma" w:hAnsi="Tahoma" w:cs="Tahoma"/>
          <w:sz w:val="22"/>
          <w:szCs w:val="22"/>
        </w:rPr>
        <w:t>vá</w:t>
      </w:r>
      <w:r w:rsidRPr="001438B1">
        <w:rPr>
          <w:rFonts w:ascii="Tahoma" w:hAnsi="Tahoma" w:cs="Tahoma"/>
          <w:sz w:val="22"/>
          <w:szCs w:val="22"/>
        </w:rPr>
        <w:t>ní projektové dokumentace vyvstane potřeba dalších průzkumů</w:t>
      </w:r>
      <w:r w:rsidR="004F2F4F" w:rsidRPr="001438B1">
        <w:rPr>
          <w:rFonts w:ascii="Tahoma" w:hAnsi="Tahoma" w:cs="Tahoma"/>
          <w:sz w:val="22"/>
          <w:szCs w:val="22"/>
        </w:rPr>
        <w:t>,</w:t>
      </w:r>
      <w:r w:rsidRPr="001438B1">
        <w:rPr>
          <w:rFonts w:ascii="Tahoma" w:hAnsi="Tahoma" w:cs="Tahoma"/>
          <w:sz w:val="22"/>
          <w:szCs w:val="22"/>
        </w:rPr>
        <w:t xml:space="preserve"> </w:t>
      </w:r>
      <w:r w:rsidR="0073781E" w:rsidRPr="001438B1">
        <w:rPr>
          <w:rFonts w:ascii="Tahoma" w:hAnsi="Tahoma" w:cs="Tahoma"/>
          <w:sz w:val="22"/>
          <w:szCs w:val="22"/>
        </w:rPr>
        <w:t xml:space="preserve">které nebyly konkrétně </w:t>
      </w:r>
      <w:r w:rsidR="00D54CE0">
        <w:rPr>
          <w:rFonts w:ascii="Tahoma" w:hAnsi="Tahoma" w:cs="Tahoma"/>
          <w:sz w:val="22"/>
          <w:szCs w:val="22"/>
        </w:rPr>
        <w:t xml:space="preserve">v této smlouvě </w:t>
      </w:r>
      <w:r w:rsidR="0073781E" w:rsidRPr="001438B1">
        <w:rPr>
          <w:rFonts w:ascii="Tahoma" w:hAnsi="Tahoma" w:cs="Tahoma"/>
          <w:sz w:val="22"/>
          <w:szCs w:val="22"/>
        </w:rPr>
        <w:t xml:space="preserve">uvedeny, </w:t>
      </w:r>
      <w:r w:rsidR="00405B85" w:rsidRPr="001438B1">
        <w:rPr>
          <w:rFonts w:ascii="Tahoma" w:hAnsi="Tahoma" w:cs="Tahoma"/>
          <w:sz w:val="22"/>
          <w:szCs w:val="22"/>
        </w:rPr>
        <w:t xml:space="preserve">zavazuje se </w:t>
      </w:r>
      <w:r w:rsidRPr="001438B1">
        <w:rPr>
          <w:rFonts w:ascii="Tahoma" w:hAnsi="Tahoma" w:cs="Tahoma"/>
          <w:sz w:val="22"/>
          <w:szCs w:val="22"/>
        </w:rPr>
        <w:t xml:space="preserve">zhotovitel </w:t>
      </w:r>
      <w:r w:rsidR="00405B85" w:rsidRPr="001438B1">
        <w:rPr>
          <w:rFonts w:ascii="Tahoma" w:hAnsi="Tahoma" w:cs="Tahoma"/>
          <w:sz w:val="22"/>
          <w:szCs w:val="22"/>
        </w:rPr>
        <w:t>po dohodě s objednatelem k jejich provedení</w:t>
      </w:r>
      <w:r w:rsidRPr="001438B1">
        <w:rPr>
          <w:rFonts w:ascii="Tahoma" w:hAnsi="Tahoma" w:cs="Tahoma"/>
          <w:sz w:val="22"/>
          <w:szCs w:val="22"/>
        </w:rPr>
        <w:t>.</w:t>
      </w:r>
      <w:r w:rsidR="00405B85" w:rsidRPr="001438B1">
        <w:rPr>
          <w:rFonts w:ascii="Tahoma" w:hAnsi="Tahoma" w:cs="Tahoma"/>
          <w:sz w:val="22"/>
          <w:szCs w:val="22"/>
        </w:rPr>
        <w:t xml:space="preserve"> Průzkumy provedené nad rámec stanovený touto smlouvou budou řešeny formou víceprací.</w:t>
      </w:r>
    </w:p>
    <w:p w14:paraId="578D62AE" w14:textId="77777777" w:rsidR="001D48B6" w:rsidRDefault="001D48B6" w:rsidP="00B96FB4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</w:p>
    <w:p w14:paraId="691CAA9E" w14:textId="77777777" w:rsidR="00ED59FA" w:rsidRPr="0087353F" w:rsidRDefault="00ED59FA" w:rsidP="00ED59FA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2</w:t>
      </w:r>
      <w:r w:rsidRPr="0087353F">
        <w:rPr>
          <w:rFonts w:ascii="Tahoma" w:hAnsi="Tahoma" w:cs="Tahoma"/>
          <w:b/>
          <w:sz w:val="22"/>
          <w:szCs w:val="22"/>
        </w:rPr>
        <w:t>. ČÁST DÍLA</w:t>
      </w:r>
    </w:p>
    <w:p w14:paraId="5E613C37" w14:textId="6DE26C3E" w:rsidR="00A54991" w:rsidRPr="00F015DB" w:rsidRDefault="00A5499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Dokumentace</w:t>
      </w:r>
      <w:r w:rsidR="003457AC">
        <w:rPr>
          <w:rFonts w:ascii="Tahoma" w:hAnsi="Tahoma" w:cs="Tahoma"/>
          <w:b/>
          <w:bCs/>
          <w:sz w:val="22"/>
          <w:szCs w:val="22"/>
        </w:rPr>
        <w:t xml:space="preserve"> pro </w:t>
      </w:r>
      <w:r w:rsidR="006C2D29" w:rsidRPr="00F015DB">
        <w:rPr>
          <w:rFonts w:ascii="Tahoma" w:hAnsi="Tahoma" w:cs="Tahoma"/>
          <w:b/>
          <w:bCs/>
          <w:sz w:val="22"/>
          <w:szCs w:val="22"/>
        </w:rPr>
        <w:t>povolení záměru (dále jen</w:t>
      </w:r>
      <w:r w:rsidR="00C0001C" w:rsidRPr="00F015DB">
        <w:rPr>
          <w:rFonts w:ascii="Tahoma" w:hAnsi="Tahoma" w:cs="Tahoma"/>
          <w:b/>
          <w:bCs/>
          <w:sz w:val="22"/>
          <w:szCs w:val="22"/>
        </w:rPr>
        <w:t xml:space="preserve"> „DPZ“)</w:t>
      </w:r>
    </w:p>
    <w:p w14:paraId="534FF9B3" w14:textId="2CE12448" w:rsidR="00A54991" w:rsidRPr="008A3B6B" w:rsidRDefault="00D249E6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zpracování </w:t>
      </w:r>
      <w:r w:rsidR="00A54991" w:rsidRPr="00080BAF">
        <w:rPr>
          <w:rFonts w:ascii="Tahoma" w:hAnsi="Tahoma" w:cs="Tahoma"/>
          <w:sz w:val="22"/>
          <w:szCs w:val="22"/>
        </w:rPr>
        <w:t>dokumentace</w:t>
      </w:r>
      <w:r>
        <w:rPr>
          <w:rFonts w:ascii="Tahoma" w:hAnsi="Tahoma" w:cs="Tahoma"/>
          <w:sz w:val="22"/>
          <w:szCs w:val="22"/>
        </w:rPr>
        <w:t>, která</w:t>
      </w:r>
      <w:r w:rsidR="00A54991" w:rsidRPr="00080BAF">
        <w:rPr>
          <w:rFonts w:ascii="Tahoma" w:hAnsi="Tahoma" w:cs="Tahoma"/>
          <w:sz w:val="22"/>
          <w:szCs w:val="22"/>
        </w:rPr>
        <w:t xml:space="preserve"> bude obsahovat veškeré náležitosti stanovené </w:t>
      </w:r>
      <w:r w:rsidR="00A54991" w:rsidRPr="001A257B">
        <w:rPr>
          <w:rFonts w:ascii="Tahoma" w:hAnsi="Tahoma" w:cs="Tahoma"/>
          <w:sz w:val="22"/>
          <w:szCs w:val="22"/>
        </w:rPr>
        <w:t>vyhláškou</w:t>
      </w:r>
      <w:r w:rsidR="00092F0C" w:rsidRPr="001A257B">
        <w:rPr>
          <w:rFonts w:ascii="Tahoma" w:hAnsi="Tahoma" w:cs="Tahoma"/>
          <w:sz w:val="22"/>
          <w:szCs w:val="22"/>
        </w:rPr>
        <w:t xml:space="preserve"> </w:t>
      </w:r>
      <w:r w:rsidR="00092F0C" w:rsidRPr="00BC16B0">
        <w:rPr>
          <w:rFonts w:ascii="Tahoma" w:hAnsi="Tahoma" w:cs="Tahoma"/>
          <w:sz w:val="22"/>
          <w:szCs w:val="22"/>
        </w:rPr>
        <w:t xml:space="preserve">č. </w:t>
      </w:r>
      <w:r w:rsidR="00571539">
        <w:rPr>
          <w:rFonts w:ascii="Tahoma" w:hAnsi="Tahoma" w:cs="Tahoma"/>
          <w:sz w:val="22"/>
          <w:szCs w:val="22"/>
        </w:rPr>
        <w:t>131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Sb., o dokumentaci staveb, (dále jen „vyhláška č. </w:t>
      </w:r>
      <w:r w:rsidR="00C72C69">
        <w:rPr>
          <w:rFonts w:ascii="Tahoma" w:hAnsi="Tahoma" w:cs="Tahoma"/>
          <w:sz w:val="22"/>
          <w:szCs w:val="22"/>
        </w:rPr>
        <w:t>131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Sb.“) tak</w:t>
      </w:r>
      <w:r w:rsidR="00092F0C">
        <w:rPr>
          <w:rFonts w:ascii="Tahoma" w:hAnsi="Tahoma" w:cs="Tahoma"/>
          <w:sz w:val="22"/>
          <w:szCs w:val="22"/>
        </w:rPr>
        <w:t xml:space="preserve">, aby v souladu se </w:t>
      </w:r>
      <w:r w:rsidR="00092F0C" w:rsidRPr="00BF0CD9">
        <w:rPr>
          <w:rFonts w:ascii="Tahoma" w:hAnsi="Tahoma" w:cs="Tahoma"/>
          <w:sz w:val="22"/>
          <w:szCs w:val="22"/>
        </w:rPr>
        <w:t>zákonem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č. 283/2021 Sb., stavební zákon, ve znění pozdějších předpisů</w:t>
      </w:r>
      <w:r w:rsidR="00F015D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(</w:t>
      </w:r>
      <w:r w:rsidR="00741E10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dále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j</w:t>
      </w:r>
      <w:r w:rsidR="00F9234F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en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„stavební zákon“) </w:t>
      </w:r>
      <w:r w:rsidR="00092F0C" w:rsidRPr="00277935">
        <w:rPr>
          <w:rFonts w:ascii="Tahoma" w:hAnsi="Tahoma" w:cs="Tahoma"/>
          <w:sz w:val="22"/>
          <w:szCs w:val="22"/>
        </w:rPr>
        <w:t>a</w:t>
      </w:r>
      <w:r w:rsidR="002920CC" w:rsidRPr="00277935">
        <w:rPr>
          <w:rFonts w:ascii="Tahoma" w:hAnsi="Tahoma" w:cs="Tahoma"/>
          <w:sz w:val="22"/>
          <w:szCs w:val="22"/>
        </w:rPr>
        <w:t xml:space="preserve"> jeho</w:t>
      </w:r>
      <w:r w:rsidR="00092F0C" w:rsidRPr="00277935">
        <w:rPr>
          <w:rFonts w:ascii="Tahoma" w:hAnsi="Tahoma" w:cs="Tahoma"/>
          <w:sz w:val="22"/>
          <w:szCs w:val="22"/>
        </w:rPr>
        <w:t xml:space="preserve"> </w:t>
      </w:r>
      <w:r w:rsidR="00092F0C">
        <w:rPr>
          <w:rFonts w:ascii="Tahoma" w:hAnsi="Tahoma" w:cs="Tahoma"/>
          <w:sz w:val="22"/>
          <w:szCs w:val="22"/>
        </w:rPr>
        <w:t xml:space="preserve">souvisejícími </w:t>
      </w:r>
      <w:r w:rsidR="00092F0C" w:rsidRPr="00E9540B">
        <w:rPr>
          <w:rFonts w:ascii="Tahoma" w:hAnsi="Tahoma" w:cs="Tahoma"/>
          <w:sz w:val="22"/>
          <w:szCs w:val="22"/>
        </w:rPr>
        <w:t>předpisy</w:t>
      </w:r>
      <w:r w:rsidR="00092F0C">
        <w:rPr>
          <w:rFonts w:ascii="Tahoma" w:hAnsi="Tahoma" w:cs="Tahoma"/>
          <w:sz w:val="22"/>
          <w:szCs w:val="22"/>
        </w:rPr>
        <w:t xml:space="preserve">, </w:t>
      </w:r>
      <w:r w:rsidR="00A54991" w:rsidRPr="00080BAF">
        <w:rPr>
          <w:rFonts w:ascii="Tahoma" w:hAnsi="Tahoma" w:cs="Tahoma"/>
          <w:sz w:val="22"/>
          <w:szCs w:val="22"/>
        </w:rPr>
        <w:t>mohlo být vydáno</w:t>
      </w:r>
      <w:r w:rsidR="00777305">
        <w:rPr>
          <w:rFonts w:ascii="Tahoma" w:hAnsi="Tahoma" w:cs="Tahoma"/>
          <w:sz w:val="22"/>
          <w:szCs w:val="22"/>
        </w:rPr>
        <w:t xml:space="preserve"> </w:t>
      </w:r>
      <w:r w:rsidR="00C41262" w:rsidRPr="00F015DB">
        <w:rPr>
          <w:rFonts w:ascii="Tahoma" w:hAnsi="Tahoma" w:cs="Tahoma"/>
          <w:sz w:val="22"/>
          <w:szCs w:val="22"/>
        </w:rPr>
        <w:t xml:space="preserve">rozhodnutí o </w:t>
      </w:r>
      <w:r w:rsidR="006B0256" w:rsidRPr="00F015DB">
        <w:rPr>
          <w:rFonts w:ascii="Tahoma" w:hAnsi="Tahoma" w:cs="Tahoma"/>
          <w:sz w:val="22"/>
          <w:szCs w:val="22"/>
        </w:rPr>
        <w:t xml:space="preserve">povolení záměru </w:t>
      </w:r>
      <w:r w:rsidR="00C41262" w:rsidRPr="00F015DB">
        <w:rPr>
          <w:rFonts w:ascii="Tahoma" w:hAnsi="Tahoma" w:cs="Tahoma"/>
          <w:sz w:val="22"/>
          <w:szCs w:val="22"/>
        </w:rPr>
        <w:t>v</w:t>
      </w:r>
      <w:r w:rsidR="000E06D2" w:rsidRPr="00F015DB">
        <w:rPr>
          <w:rFonts w:ascii="Tahoma" w:hAnsi="Tahoma" w:cs="Tahoma"/>
          <w:sz w:val="22"/>
          <w:szCs w:val="22"/>
        </w:rPr>
        <w:t xml:space="preserve"> případě, že bude </w:t>
      </w:r>
      <w:r w:rsidR="000E06D2" w:rsidRPr="008A3B6B">
        <w:rPr>
          <w:rFonts w:ascii="Tahoma" w:hAnsi="Tahoma" w:cs="Tahoma"/>
          <w:sz w:val="22"/>
          <w:szCs w:val="22"/>
        </w:rPr>
        <w:t>příslušným stavebním úřadem vyžadováno</w:t>
      </w:r>
      <w:r w:rsidR="00777305" w:rsidRPr="008A3B6B">
        <w:rPr>
          <w:rFonts w:ascii="Tahoma" w:hAnsi="Tahoma" w:cs="Tahoma"/>
          <w:sz w:val="22"/>
          <w:szCs w:val="22"/>
        </w:rPr>
        <w:t>.</w:t>
      </w:r>
    </w:p>
    <w:p w14:paraId="01AC729F" w14:textId="5E3EBB9F" w:rsidR="00777305" w:rsidRPr="008A3B6B" w:rsidRDefault="00777305" w:rsidP="00777305">
      <w:pPr>
        <w:pStyle w:val="Zkladntextodsazen2"/>
        <w:spacing w:before="120"/>
        <w:ind w:left="902" w:firstLine="0"/>
        <w:rPr>
          <w:rFonts w:ascii="Tahoma" w:hAnsi="Tahoma" w:cs="Tahoma"/>
          <w:sz w:val="22"/>
          <w:szCs w:val="22"/>
        </w:rPr>
      </w:pPr>
      <w:r w:rsidRPr="008A3B6B">
        <w:rPr>
          <w:rFonts w:ascii="Tahoma" w:hAnsi="Tahoma" w:cs="Tahoma"/>
          <w:sz w:val="22"/>
          <w:szCs w:val="22"/>
        </w:rPr>
        <w:t xml:space="preserve">Zhotovitel je povinen v rámci tvorby společné dokumentace reflektovat stavební přípravy pro vnitřní vybavení. </w:t>
      </w:r>
      <w:r w:rsidR="00FD5F2F" w:rsidRPr="008A3B6B">
        <w:rPr>
          <w:rFonts w:ascii="Tahoma" w:hAnsi="Tahoma" w:cs="Tahoma"/>
          <w:sz w:val="22"/>
          <w:szCs w:val="22"/>
        </w:rPr>
        <w:t>D</w:t>
      </w:r>
      <w:r w:rsidR="007E0592" w:rsidRPr="008A3B6B">
        <w:rPr>
          <w:rFonts w:ascii="Tahoma" w:hAnsi="Tahoma" w:cs="Tahoma"/>
          <w:sz w:val="22"/>
          <w:szCs w:val="22"/>
        </w:rPr>
        <w:t>PZ</w:t>
      </w:r>
      <w:r w:rsidRPr="008A3B6B">
        <w:rPr>
          <w:rFonts w:ascii="Tahoma" w:hAnsi="Tahoma" w:cs="Tahoma"/>
          <w:sz w:val="22"/>
          <w:szCs w:val="22"/>
        </w:rPr>
        <w:t xml:space="preserve"> musí zohlednit parametry vybavení (napojovací body, umístění, prostorová koordinace apod.) tak, aby při realizaci stavby nevznikly dodatečné práce (vícepráce) z důvodů nesouladu projektové dokumentace stavební části s částí vnitřního vybavení.</w:t>
      </w:r>
      <w:r w:rsidR="00ED59FA" w:rsidRPr="008A3B6B">
        <w:rPr>
          <w:rFonts w:ascii="Tahoma" w:hAnsi="Tahoma" w:cs="Tahoma"/>
          <w:sz w:val="22"/>
          <w:szCs w:val="22"/>
        </w:rPr>
        <w:t xml:space="preserve"> </w:t>
      </w:r>
    </w:p>
    <w:p w14:paraId="4FB5FF19" w14:textId="77777777" w:rsidR="00777305" w:rsidRDefault="00777305" w:rsidP="00777305">
      <w:pPr>
        <w:pStyle w:val="Zkladntextodsazen2"/>
        <w:spacing w:before="120"/>
        <w:ind w:left="902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Pr="00020EC1">
        <w:rPr>
          <w:rFonts w:ascii="Tahoma" w:hAnsi="Tahoma" w:cs="Tahoma"/>
          <w:sz w:val="22"/>
          <w:szCs w:val="22"/>
        </w:rPr>
        <w:t>tavb</w:t>
      </w:r>
      <w:r>
        <w:rPr>
          <w:rFonts w:ascii="Tahoma" w:hAnsi="Tahoma" w:cs="Tahoma"/>
          <w:sz w:val="22"/>
          <w:szCs w:val="22"/>
        </w:rPr>
        <w:t>a bude dostatečně definována</w:t>
      </w:r>
      <w:r w:rsidRPr="00020EC1">
        <w:rPr>
          <w:rFonts w:ascii="Tahoma" w:hAnsi="Tahoma" w:cs="Tahoma"/>
          <w:sz w:val="22"/>
          <w:szCs w:val="22"/>
        </w:rPr>
        <w:t xml:space="preserve"> tak, aby stavební úřad mohl posoudit soulad s obecnými technickými požadavky a</w:t>
      </w:r>
      <w:r>
        <w:rPr>
          <w:rFonts w:ascii="Tahoma" w:hAnsi="Tahoma" w:cs="Tahoma"/>
          <w:sz w:val="22"/>
          <w:szCs w:val="22"/>
        </w:rPr>
        <w:t xml:space="preserve"> stanovisky DOSS.</w:t>
      </w:r>
      <w:r w:rsidRPr="00020EC1">
        <w:rPr>
          <w:rFonts w:ascii="Tahoma" w:hAnsi="Tahoma" w:cs="Tahoma"/>
          <w:sz w:val="22"/>
          <w:szCs w:val="22"/>
        </w:rPr>
        <w:t xml:space="preserve"> </w:t>
      </w:r>
    </w:p>
    <w:p w14:paraId="48E10A2F" w14:textId="51E0CC95" w:rsidR="00367D28" w:rsidRDefault="00FD439A" w:rsidP="00FD439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8713D4">
        <w:rPr>
          <w:rFonts w:ascii="Tahoma" w:hAnsi="Tahoma" w:cs="Tahoma"/>
          <w:sz w:val="22"/>
          <w:szCs w:val="22"/>
        </w:rPr>
        <w:t xml:space="preserve">Jedno vyhotovení </w:t>
      </w:r>
      <w:r w:rsidR="00F016AD" w:rsidRPr="008713D4">
        <w:rPr>
          <w:rFonts w:ascii="Tahoma" w:hAnsi="Tahoma" w:cs="Tahoma"/>
          <w:sz w:val="22"/>
          <w:szCs w:val="22"/>
        </w:rPr>
        <w:t>DPZ</w:t>
      </w:r>
      <w:r w:rsidRPr="008713D4">
        <w:rPr>
          <w:rFonts w:ascii="Tahoma" w:hAnsi="Tahoma" w:cs="Tahoma"/>
          <w:sz w:val="22"/>
          <w:szCs w:val="22"/>
        </w:rPr>
        <w:t xml:space="preserve"> bude navíc obsahovat oceněný soupis stavebních prací, dodávek a služeb,</w:t>
      </w:r>
      <w:r w:rsidRPr="008713D4">
        <w:rPr>
          <w:rFonts w:ascii="Tahoma" w:hAnsi="Tahoma" w:cs="Tahoma"/>
          <w:i/>
          <w:color w:val="FF0000"/>
          <w:sz w:val="22"/>
          <w:szCs w:val="22"/>
        </w:rPr>
        <w:t xml:space="preserve"> </w:t>
      </w:r>
      <w:r w:rsidRPr="008713D4">
        <w:rPr>
          <w:rFonts w:ascii="Tahoma" w:hAnsi="Tahoma" w:cs="Tahoma"/>
          <w:sz w:val="22"/>
          <w:szCs w:val="22"/>
        </w:rPr>
        <w:t>který bude vyhotoven</w:t>
      </w:r>
      <w:r w:rsidR="00BA6C59" w:rsidRPr="008713D4">
        <w:rPr>
          <w:rFonts w:ascii="Tahoma" w:hAnsi="Tahoma" w:cs="Tahoma"/>
          <w:sz w:val="22"/>
          <w:szCs w:val="22"/>
        </w:rPr>
        <w:t xml:space="preserve"> v rozsahu (rozpracovanosti) dle stupně </w:t>
      </w:r>
      <w:r w:rsidR="00D4531D" w:rsidRPr="008713D4">
        <w:rPr>
          <w:rFonts w:ascii="Tahoma" w:hAnsi="Tahoma" w:cs="Tahoma"/>
          <w:sz w:val="22"/>
          <w:szCs w:val="22"/>
        </w:rPr>
        <w:t>D</w:t>
      </w:r>
      <w:r w:rsidR="00774206">
        <w:rPr>
          <w:rFonts w:ascii="Tahoma" w:hAnsi="Tahoma" w:cs="Tahoma"/>
          <w:sz w:val="22"/>
          <w:szCs w:val="22"/>
        </w:rPr>
        <w:t>PZ</w:t>
      </w:r>
      <w:r w:rsidR="00367D28">
        <w:rPr>
          <w:rFonts w:ascii="Tahoma" w:hAnsi="Tahoma" w:cs="Tahoma"/>
          <w:sz w:val="22"/>
          <w:szCs w:val="22"/>
        </w:rPr>
        <w:t>.</w:t>
      </w:r>
      <w:r w:rsidR="00C51773" w:rsidRPr="008713D4">
        <w:rPr>
          <w:rFonts w:ascii="Tahoma" w:hAnsi="Tahoma" w:cs="Tahoma"/>
          <w:sz w:val="22"/>
          <w:szCs w:val="22"/>
        </w:rPr>
        <w:t xml:space="preserve"> </w:t>
      </w:r>
    </w:p>
    <w:p w14:paraId="62ED0747" w14:textId="77777777" w:rsidR="00F100D5" w:rsidRDefault="00F100D5" w:rsidP="00777305">
      <w:pPr>
        <w:pStyle w:val="Smlouva-eslo"/>
        <w:widowControl/>
        <w:spacing w:before="60" w:line="240" w:lineRule="auto"/>
        <w:ind w:left="924"/>
        <w:rPr>
          <w:ins w:id="4" w:author="Zemanová Marie" w:date="2025-11-20T09:14:00Z" w16du:dateUtc="2025-11-20T08:14:00Z"/>
          <w:rFonts w:ascii="Tahoma" w:hAnsi="Tahoma" w:cs="Tahoma"/>
          <w:i/>
          <w:iCs/>
          <w:color w:val="FF0000"/>
          <w:sz w:val="22"/>
          <w:szCs w:val="22"/>
        </w:rPr>
      </w:pPr>
    </w:p>
    <w:p w14:paraId="14084AE9" w14:textId="4AC782AD" w:rsidR="00777305" w:rsidRDefault="00777305" w:rsidP="0077730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5B6316">
        <w:rPr>
          <w:rFonts w:ascii="Tahoma" w:hAnsi="Tahoma" w:cs="Tahoma"/>
          <w:sz w:val="22"/>
          <w:szCs w:val="22"/>
        </w:rPr>
        <w:t>Součástí plnění je rovněž vypracování rámcového časového harmonogramu stavby.</w:t>
      </w:r>
    </w:p>
    <w:p w14:paraId="4EDF5CF5" w14:textId="77777777" w:rsidR="00400FEF" w:rsidRPr="005B6316" w:rsidRDefault="00400FEF" w:rsidP="0077730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</w:p>
    <w:p w14:paraId="1D2E9B8C" w14:textId="607A55A0" w:rsidR="00777305" w:rsidRPr="00400FEF" w:rsidRDefault="00777305" w:rsidP="0077730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b/>
          <w:bCs/>
          <w:sz w:val="22"/>
          <w:szCs w:val="22"/>
        </w:rPr>
      </w:pPr>
      <w:r w:rsidRPr="00400FEF">
        <w:rPr>
          <w:rFonts w:ascii="Tahoma" w:hAnsi="Tahoma" w:cs="Tahoma"/>
          <w:b/>
          <w:bCs/>
          <w:sz w:val="22"/>
          <w:szCs w:val="22"/>
        </w:rPr>
        <w:t xml:space="preserve">Předmětem plnění zhotovitele není zpracování průkazu energetické náročnosti budovy (dále jen „PENB“) podle zákona č. 406/2000 Sb., o hospodaření energií, ve znění pozdějších předpisů. Zpracovatelem PENB bude Moravskoslezské energetické centrum, příspěvková organizace, IČO 03103820, se sídlem 28. října 3388/111, 702 00 Ostrava (dále jen „MEC“). Tato část projektové dokumentace bude zpracována a zhotoviteli předána objednatelem v termínu uvedeném v čl. IV této smlouvy. Zhotovitel je povinen výsledky a závěry PENB zohlednit a zapracovat do projektové dokumentace, která je předmětem plnění této části díla. </w:t>
      </w:r>
    </w:p>
    <w:p w14:paraId="30EE1D56" w14:textId="77777777" w:rsidR="002A5798" w:rsidRDefault="002A5798" w:rsidP="0010317C">
      <w:pPr>
        <w:ind w:left="993"/>
        <w:jc w:val="both"/>
        <w:rPr>
          <w:rFonts w:ascii="Tahoma" w:hAnsi="Tahoma" w:cs="Tahoma"/>
          <w:color w:val="FF00FF"/>
          <w:sz w:val="22"/>
          <w:szCs w:val="22"/>
        </w:rPr>
      </w:pPr>
      <w:bookmarkStart w:id="5" w:name="_Hlk75416519"/>
    </w:p>
    <w:p w14:paraId="3BE44B80" w14:textId="57D56770" w:rsidR="0010317C" w:rsidRPr="00A071E0" w:rsidRDefault="0010317C" w:rsidP="0010317C">
      <w:pPr>
        <w:ind w:left="993"/>
        <w:jc w:val="both"/>
        <w:rPr>
          <w:rFonts w:ascii="Tahoma" w:hAnsi="Tahoma" w:cs="Tahoma"/>
          <w:b/>
          <w:bCs/>
          <w:sz w:val="22"/>
          <w:szCs w:val="22"/>
        </w:rPr>
      </w:pPr>
      <w:r w:rsidRPr="00A071E0">
        <w:rPr>
          <w:rFonts w:ascii="Tahoma" w:hAnsi="Tahoma" w:cs="Tahoma"/>
          <w:b/>
          <w:bCs/>
          <w:sz w:val="22"/>
          <w:szCs w:val="22"/>
        </w:rPr>
        <w:t>Zhotovitel je povinen v této fázi provádění díla poskytnout potřebnou součinnost </w:t>
      </w:r>
      <w:r w:rsidR="001B7D68" w:rsidRPr="00A071E0">
        <w:rPr>
          <w:rFonts w:ascii="Tahoma" w:hAnsi="Tahoma" w:cs="Tahoma"/>
          <w:b/>
          <w:bCs/>
          <w:sz w:val="22"/>
          <w:szCs w:val="22"/>
        </w:rPr>
        <w:t>organizaci</w:t>
      </w:r>
      <w:r w:rsidR="00897EF4" w:rsidRPr="00A071E0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A071E0">
        <w:rPr>
          <w:rFonts w:ascii="Tahoma" w:hAnsi="Tahoma" w:cs="Tahoma"/>
          <w:b/>
          <w:bCs/>
          <w:sz w:val="22"/>
          <w:szCs w:val="22"/>
        </w:rPr>
        <w:t>Moravskoslezské energetické centrum, příspěvková organizace, IČO 03103820, se sídlem 28. října 3388/111, Moravská Ostrava, 702 00, Ostrava (dále jen „MEC“), které zajišťuje pro objednatele podání žádosti o připojení na provozovatele distribuční soustavy, získání příslušného stanoviska a zajišťuje veškeré s tím související úkony. Součinnost zhotovitele spočívá zejména v poskytnutí technických specifikací v termínu uvedeném v čl. IV této smlouvy.</w:t>
      </w:r>
    </w:p>
    <w:p w14:paraId="403135BB" w14:textId="77777777" w:rsidR="0010317C" w:rsidRPr="00845D9E" w:rsidRDefault="0010317C" w:rsidP="0010317C">
      <w:pPr>
        <w:ind w:left="993"/>
        <w:jc w:val="both"/>
        <w:rPr>
          <w:rFonts w:ascii="Tahoma" w:hAnsi="Tahoma" w:cs="Tahoma"/>
          <w:color w:val="FF00FF"/>
          <w:sz w:val="22"/>
          <w:szCs w:val="22"/>
        </w:rPr>
      </w:pPr>
    </w:p>
    <w:p w14:paraId="3F61945E" w14:textId="0BB4DB94" w:rsidR="0087353F" w:rsidRPr="0087353F" w:rsidRDefault="00BD05DD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bookmarkStart w:id="6" w:name="_Hlk110515440"/>
      <w:bookmarkEnd w:id="5"/>
      <w:r>
        <w:rPr>
          <w:rFonts w:ascii="Tahoma" w:hAnsi="Tahoma" w:cs="Tahoma"/>
          <w:b/>
          <w:sz w:val="22"/>
          <w:szCs w:val="22"/>
        </w:rPr>
        <w:t>3</w:t>
      </w:r>
      <w:r w:rsidR="0087353F" w:rsidRPr="0087353F">
        <w:rPr>
          <w:rFonts w:ascii="Tahoma" w:hAnsi="Tahoma" w:cs="Tahoma"/>
          <w:b/>
          <w:sz w:val="22"/>
          <w:szCs w:val="22"/>
        </w:rPr>
        <w:t>. ČÁST DÍLA</w:t>
      </w:r>
    </w:p>
    <w:bookmarkEnd w:id="6"/>
    <w:p w14:paraId="1D85A1B5" w14:textId="77777777" w:rsidR="00A54991" w:rsidRPr="00080BAF" w:rsidRDefault="00A5499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Projektová dokumentace pro provádění stavby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(dále </w:t>
      </w:r>
      <w:r w:rsidR="004634B1">
        <w:rPr>
          <w:rFonts w:ascii="Tahoma" w:hAnsi="Tahoma" w:cs="Tahoma"/>
          <w:b/>
          <w:bCs/>
          <w:sz w:val="22"/>
          <w:szCs w:val="22"/>
        </w:rPr>
        <w:t>také jako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„DPS“)</w:t>
      </w:r>
    </w:p>
    <w:p w14:paraId="2A996224" w14:textId="05160552" w:rsidR="00A54991" w:rsidRPr="00080BAF" w:rsidRDefault="00B714A8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zpracování p</w:t>
      </w:r>
      <w:r w:rsidR="00A54991" w:rsidRPr="00080BAF">
        <w:rPr>
          <w:rFonts w:ascii="Tahoma" w:hAnsi="Tahoma" w:cs="Tahoma"/>
          <w:sz w:val="22"/>
          <w:szCs w:val="22"/>
        </w:rPr>
        <w:t>rojektov</w:t>
      </w:r>
      <w:r>
        <w:rPr>
          <w:rFonts w:ascii="Tahoma" w:hAnsi="Tahoma" w:cs="Tahoma"/>
          <w:sz w:val="22"/>
          <w:szCs w:val="22"/>
        </w:rPr>
        <w:t>é</w:t>
      </w:r>
      <w:r w:rsidR="00A54991" w:rsidRPr="00080BAF">
        <w:rPr>
          <w:rFonts w:ascii="Tahoma" w:hAnsi="Tahoma" w:cs="Tahoma"/>
          <w:sz w:val="22"/>
          <w:szCs w:val="22"/>
        </w:rPr>
        <w:t xml:space="preserve"> dokumentace</w:t>
      </w:r>
      <w:r>
        <w:rPr>
          <w:rFonts w:ascii="Tahoma" w:hAnsi="Tahoma" w:cs="Tahoma"/>
          <w:sz w:val="22"/>
          <w:szCs w:val="22"/>
        </w:rPr>
        <w:t>, která</w:t>
      </w:r>
      <w:r w:rsidR="001555D5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bude obsahovat veškeré náležitosti </w:t>
      </w:r>
      <w:r w:rsidR="00A54991" w:rsidRPr="00BD05DD">
        <w:rPr>
          <w:rFonts w:ascii="Tahoma" w:hAnsi="Tahoma" w:cs="Tahoma"/>
          <w:sz w:val="22"/>
          <w:szCs w:val="22"/>
        </w:rPr>
        <w:t>stanovené</w:t>
      </w:r>
      <w:r w:rsidR="00201D96" w:rsidRPr="00BD05DD">
        <w:rPr>
          <w:rFonts w:ascii="Tahoma" w:hAnsi="Tahoma" w:cs="Tahoma"/>
          <w:sz w:val="22"/>
          <w:szCs w:val="22"/>
        </w:rPr>
        <w:t xml:space="preserve"> vyhláškou č.</w:t>
      </w:r>
      <w:r w:rsidR="003D7ACC">
        <w:rPr>
          <w:rFonts w:ascii="Tahoma" w:hAnsi="Tahoma" w:cs="Tahoma"/>
          <w:sz w:val="22"/>
          <w:szCs w:val="22"/>
        </w:rPr>
        <w:t> </w:t>
      </w:r>
      <w:r w:rsidR="001B6D42">
        <w:rPr>
          <w:rFonts w:ascii="Tahoma" w:hAnsi="Tahoma" w:cs="Tahoma"/>
          <w:sz w:val="22"/>
          <w:szCs w:val="22"/>
        </w:rPr>
        <w:t>131</w:t>
      </w:r>
      <w:r w:rsidR="00201D96" w:rsidRPr="00BD05DD">
        <w:rPr>
          <w:rFonts w:ascii="Tahoma" w:hAnsi="Tahoma" w:cs="Tahoma"/>
          <w:sz w:val="22"/>
          <w:szCs w:val="22"/>
        </w:rPr>
        <w:t>/20</w:t>
      </w:r>
      <w:r w:rsidR="001B6D42">
        <w:rPr>
          <w:rFonts w:ascii="Tahoma" w:hAnsi="Tahoma" w:cs="Tahoma"/>
          <w:sz w:val="22"/>
          <w:szCs w:val="22"/>
        </w:rPr>
        <w:t>24</w:t>
      </w:r>
      <w:r w:rsidR="003D7ACC">
        <w:rPr>
          <w:rFonts w:ascii="Tahoma" w:hAnsi="Tahoma" w:cs="Tahoma"/>
          <w:sz w:val="22"/>
          <w:szCs w:val="22"/>
        </w:rPr>
        <w:t> </w:t>
      </w:r>
      <w:r w:rsidR="00201D96" w:rsidRPr="00BD05DD">
        <w:rPr>
          <w:rFonts w:ascii="Tahoma" w:hAnsi="Tahoma" w:cs="Tahoma"/>
          <w:sz w:val="22"/>
          <w:szCs w:val="22"/>
        </w:rPr>
        <w:t>Sb</w:t>
      </w:r>
      <w:r w:rsidR="00BD05DD" w:rsidRPr="00BD05DD">
        <w:rPr>
          <w:rFonts w:ascii="Tahoma" w:hAnsi="Tahoma" w:cs="Tahoma"/>
          <w:sz w:val="22"/>
          <w:szCs w:val="22"/>
        </w:rPr>
        <w:t xml:space="preserve">., </w:t>
      </w:r>
      <w:r w:rsidR="00A54991" w:rsidRPr="00591C27">
        <w:rPr>
          <w:rFonts w:ascii="Tahoma" w:hAnsi="Tahoma" w:cs="Tahoma"/>
          <w:sz w:val="22"/>
          <w:szCs w:val="22"/>
        </w:rPr>
        <w:t>stavebním zákonem</w:t>
      </w:r>
      <w:r w:rsidR="00A54991" w:rsidRPr="00201D96">
        <w:rPr>
          <w:rFonts w:ascii="Tahoma" w:hAnsi="Tahoma" w:cs="Tahoma"/>
          <w:sz w:val="22"/>
          <w:szCs w:val="22"/>
        </w:rPr>
        <w:t xml:space="preserve"> a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823352">
        <w:rPr>
          <w:rFonts w:ascii="Tahoma" w:hAnsi="Tahoma" w:cs="Tahoma"/>
          <w:sz w:val="22"/>
          <w:szCs w:val="22"/>
        </w:rPr>
        <w:t xml:space="preserve">jeho </w:t>
      </w:r>
      <w:r w:rsidR="00A54991" w:rsidRPr="00080BAF">
        <w:rPr>
          <w:rFonts w:ascii="Tahoma" w:hAnsi="Tahoma" w:cs="Tahoma"/>
          <w:sz w:val="22"/>
          <w:szCs w:val="22"/>
        </w:rPr>
        <w:t>souvisejícími předpisy</w:t>
      </w:r>
      <w:r w:rsidR="00201D96">
        <w:rPr>
          <w:rFonts w:ascii="Tahoma" w:hAnsi="Tahoma" w:cs="Tahoma"/>
          <w:sz w:val="22"/>
          <w:szCs w:val="22"/>
        </w:rPr>
        <w:t>.</w:t>
      </w:r>
      <w:r w:rsidR="00A54991" w:rsidRPr="00080BAF">
        <w:rPr>
          <w:rFonts w:ascii="Tahoma" w:hAnsi="Tahoma" w:cs="Tahoma"/>
          <w:sz w:val="22"/>
          <w:szCs w:val="22"/>
        </w:rPr>
        <w:t xml:space="preserve"> Dále bude obsahovat kompletní dokladovou část obsahující veškerá vyjádření a rozhodnutí příslušných orgánů a organizací pověřených výkonem státní správy a ostatních účastníků správních řízení včetně správců </w:t>
      </w:r>
      <w:r w:rsidR="00F828A6">
        <w:rPr>
          <w:rFonts w:ascii="Tahoma" w:hAnsi="Tahoma" w:cs="Tahoma"/>
          <w:sz w:val="22"/>
          <w:szCs w:val="22"/>
        </w:rPr>
        <w:t>dopravní a</w:t>
      </w:r>
      <w:r w:rsidR="00A54991" w:rsidRPr="00080BAF">
        <w:rPr>
          <w:rFonts w:ascii="Tahoma" w:hAnsi="Tahoma" w:cs="Tahoma"/>
          <w:sz w:val="22"/>
          <w:szCs w:val="22"/>
        </w:rPr>
        <w:t xml:space="preserve"> technické infrastruktury.</w:t>
      </w:r>
    </w:p>
    <w:p w14:paraId="5956BA32" w14:textId="77777777" w:rsidR="00797774" w:rsidRPr="00E0485A" w:rsidRDefault="009C1DB9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zpracována do podrobností nezbytných pro zpracování nabídky pro realizaci stavby dle § 89 až § 95 zákona č. 134/2016 Sb., o zadávání veřejných zakázek</w:t>
      </w:r>
      <w:r w:rsidR="00932476" w:rsidRPr="00224933">
        <w:rPr>
          <w:rFonts w:ascii="Tahoma" w:hAnsi="Tahoma" w:cs="Tahoma"/>
          <w:sz w:val="22"/>
          <w:szCs w:val="22"/>
        </w:rPr>
        <w:t>, ve znění pozdějších předpisů</w:t>
      </w:r>
      <w:r w:rsidR="00797774" w:rsidRPr="00224933">
        <w:rPr>
          <w:rFonts w:ascii="Tahoma" w:hAnsi="Tahoma" w:cs="Tahoma"/>
          <w:sz w:val="22"/>
          <w:szCs w:val="22"/>
        </w:rPr>
        <w:t xml:space="preserve"> (dále</w:t>
      </w:r>
      <w:r w:rsidR="00797774" w:rsidRPr="00E0485A">
        <w:rPr>
          <w:rFonts w:ascii="Tahoma" w:hAnsi="Tahoma" w:cs="Tahoma"/>
          <w:sz w:val="22"/>
          <w:szCs w:val="22"/>
        </w:rPr>
        <w:t xml:space="preserve"> jen „zákon č. 134/2016 Sb.“) a </w:t>
      </w:r>
      <w:r w:rsidR="00E702FB" w:rsidRPr="00E0485A">
        <w:rPr>
          <w:rFonts w:ascii="Tahoma" w:hAnsi="Tahoma" w:cs="Tahoma"/>
          <w:sz w:val="22"/>
          <w:szCs w:val="22"/>
        </w:rPr>
        <w:t xml:space="preserve">v rozsahu a struktuře </w:t>
      </w:r>
      <w:r w:rsidR="00797774" w:rsidRPr="00E0485A">
        <w:rPr>
          <w:rFonts w:ascii="Tahoma" w:hAnsi="Tahoma" w:cs="Tahoma"/>
          <w:sz w:val="22"/>
          <w:szCs w:val="22"/>
        </w:rPr>
        <w:t>dle vyhlášky č.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169/2016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Sb., o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stanovení rozsahu dokumentace veřejné zakázky na stavební práce a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soupisu stavebních prací, dodávek a služeb s výkazem výměr</w:t>
      </w:r>
      <w:r w:rsidR="00ED29B6">
        <w:rPr>
          <w:rFonts w:ascii="Tahoma" w:hAnsi="Tahoma" w:cs="Tahoma"/>
          <w:sz w:val="22"/>
          <w:szCs w:val="22"/>
        </w:rPr>
        <w:t>, ve znění pozdějších předpisů</w:t>
      </w:r>
      <w:r w:rsidR="00591C27">
        <w:rPr>
          <w:rFonts w:ascii="Tahoma" w:hAnsi="Tahoma" w:cs="Tahoma"/>
          <w:sz w:val="22"/>
          <w:szCs w:val="22"/>
        </w:rPr>
        <w:t xml:space="preserve"> </w:t>
      </w:r>
      <w:r w:rsidR="00797774" w:rsidRPr="00E0485A">
        <w:rPr>
          <w:rFonts w:ascii="Tahoma" w:hAnsi="Tahoma" w:cs="Tahoma"/>
          <w:sz w:val="22"/>
          <w:szCs w:val="22"/>
        </w:rPr>
        <w:t>(dále jen „</w:t>
      </w:r>
      <w:r w:rsidR="000753A1">
        <w:rPr>
          <w:rFonts w:ascii="Tahoma" w:hAnsi="Tahoma" w:cs="Tahoma"/>
          <w:sz w:val="22"/>
          <w:szCs w:val="22"/>
        </w:rPr>
        <w:t>vyhláška č. 169/2016 Sb.</w:t>
      </w:r>
      <w:r w:rsidR="00797774" w:rsidRPr="00E0485A">
        <w:rPr>
          <w:rFonts w:ascii="Tahoma" w:hAnsi="Tahoma" w:cs="Tahoma"/>
          <w:sz w:val="22"/>
          <w:szCs w:val="22"/>
        </w:rPr>
        <w:t>“).</w:t>
      </w:r>
    </w:p>
    <w:p w14:paraId="6F31F610" w14:textId="0C6AC1B8" w:rsidR="00FE2669" w:rsidRPr="00FE2669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obsahovat dokumentaci </w:t>
      </w:r>
      <w:r w:rsidR="00FE2669">
        <w:rPr>
          <w:rFonts w:ascii="Tahoma" w:hAnsi="Tahoma" w:cs="Tahoma"/>
          <w:sz w:val="22"/>
          <w:szCs w:val="22"/>
        </w:rPr>
        <w:t xml:space="preserve">všech </w:t>
      </w:r>
      <w:r w:rsidR="00797774" w:rsidRPr="00E0485A">
        <w:rPr>
          <w:rFonts w:ascii="Tahoma" w:hAnsi="Tahoma" w:cs="Tahoma"/>
          <w:sz w:val="22"/>
          <w:szCs w:val="22"/>
        </w:rPr>
        <w:t>stavebních</w:t>
      </w:r>
      <w:r w:rsidR="00FE2669">
        <w:rPr>
          <w:rFonts w:ascii="Tahoma" w:hAnsi="Tahoma" w:cs="Tahoma"/>
          <w:sz w:val="22"/>
          <w:szCs w:val="22"/>
        </w:rPr>
        <w:t xml:space="preserve"> a inženýrských</w:t>
      </w:r>
      <w:r w:rsidR="00797774" w:rsidRPr="00E0485A">
        <w:rPr>
          <w:rFonts w:ascii="Tahoma" w:hAnsi="Tahoma" w:cs="Tahoma"/>
          <w:sz w:val="22"/>
          <w:szCs w:val="22"/>
        </w:rPr>
        <w:t xml:space="preserve"> objektů a provozních souborů</w:t>
      </w:r>
      <w:r w:rsidR="00FE2669">
        <w:rPr>
          <w:rFonts w:ascii="Tahoma" w:hAnsi="Tahoma" w:cs="Tahoma"/>
          <w:sz w:val="22"/>
          <w:szCs w:val="22"/>
        </w:rPr>
        <w:t xml:space="preserve">, </w:t>
      </w:r>
      <w:r w:rsidR="00FE2669" w:rsidRPr="00FE2669">
        <w:rPr>
          <w:rFonts w:ascii="Tahoma" w:hAnsi="Tahoma" w:cs="Tahoma"/>
          <w:sz w:val="22"/>
          <w:szCs w:val="22"/>
        </w:rPr>
        <w:t xml:space="preserve">a to ve shodné struktuře a členění </w:t>
      </w:r>
      <w:r w:rsidR="00FE2669">
        <w:rPr>
          <w:rFonts w:ascii="Tahoma" w:hAnsi="Tahoma" w:cs="Tahoma"/>
          <w:sz w:val="22"/>
          <w:szCs w:val="22"/>
        </w:rPr>
        <w:t>dle</w:t>
      </w:r>
      <w:r w:rsidR="00FE2669" w:rsidRPr="00FE2669">
        <w:rPr>
          <w:rFonts w:ascii="Tahoma" w:hAnsi="Tahoma" w:cs="Tahoma"/>
          <w:sz w:val="22"/>
          <w:szCs w:val="22"/>
        </w:rPr>
        <w:t> předchozí</w:t>
      </w:r>
      <w:r w:rsidR="00BD05DD">
        <w:rPr>
          <w:rFonts w:ascii="Tahoma" w:hAnsi="Tahoma" w:cs="Tahoma"/>
          <w:sz w:val="22"/>
          <w:szCs w:val="22"/>
        </w:rPr>
        <w:t>ho</w:t>
      </w:r>
      <w:r w:rsidR="00FE2669" w:rsidRPr="00FE2669">
        <w:rPr>
          <w:rFonts w:ascii="Tahoma" w:hAnsi="Tahoma" w:cs="Tahoma"/>
          <w:sz w:val="22"/>
          <w:szCs w:val="22"/>
        </w:rPr>
        <w:t xml:space="preserve"> stup</w:t>
      </w:r>
      <w:r w:rsidR="00BD05DD">
        <w:rPr>
          <w:rFonts w:ascii="Tahoma" w:hAnsi="Tahoma" w:cs="Tahoma"/>
          <w:sz w:val="22"/>
          <w:szCs w:val="22"/>
        </w:rPr>
        <w:t>ně</w:t>
      </w:r>
      <w:r w:rsidR="00FE2669" w:rsidRPr="00FE2669">
        <w:rPr>
          <w:rFonts w:ascii="Tahoma" w:hAnsi="Tahoma" w:cs="Tahoma"/>
          <w:sz w:val="22"/>
          <w:szCs w:val="22"/>
        </w:rPr>
        <w:t xml:space="preserve"> projektové dokumentace.</w:t>
      </w:r>
    </w:p>
    <w:p w14:paraId="6AB9C536" w14:textId="1F898B94" w:rsidR="009740DC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4F0241">
        <w:rPr>
          <w:rFonts w:ascii="Tahoma" w:hAnsi="Tahoma" w:cs="Tahoma"/>
          <w:sz w:val="22"/>
          <w:szCs w:val="22"/>
        </w:rPr>
        <w:t>ále</w:t>
      </w:r>
      <w:r w:rsidR="00FE2669" w:rsidRPr="00FE266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bude </w:t>
      </w:r>
      <w:r w:rsidR="00FE2669" w:rsidRPr="00FE2669">
        <w:rPr>
          <w:rFonts w:ascii="Tahoma" w:hAnsi="Tahoma" w:cs="Tahoma"/>
          <w:sz w:val="22"/>
          <w:szCs w:val="22"/>
        </w:rPr>
        <w:t xml:space="preserve">obsahovat soupis </w:t>
      </w:r>
      <w:r w:rsidR="00414A25">
        <w:rPr>
          <w:rFonts w:ascii="Tahoma" w:hAnsi="Tahoma" w:cs="Tahoma"/>
          <w:sz w:val="22"/>
          <w:szCs w:val="22"/>
        </w:rPr>
        <w:t xml:space="preserve">oceněný i neoceněný </w:t>
      </w:r>
      <w:r w:rsidR="00FE2669" w:rsidRPr="00FE2669">
        <w:rPr>
          <w:rFonts w:ascii="Tahoma" w:hAnsi="Tahoma" w:cs="Tahoma"/>
          <w:sz w:val="22"/>
          <w:szCs w:val="22"/>
        </w:rPr>
        <w:t xml:space="preserve">stavebních prací, dodávek a služeb s výkazem výměr (dále jen „soupis prací“) zpracovaný dle vyhlášky č. 169/2016 Sb. Soupis prací bude členěný dle jednotlivých stavebních a inženýrských objektů a provozních souborů v členění podle </w:t>
      </w:r>
      <w:r>
        <w:rPr>
          <w:rFonts w:ascii="Tahoma" w:hAnsi="Tahoma" w:cs="Tahoma"/>
          <w:sz w:val="22"/>
          <w:szCs w:val="22"/>
        </w:rPr>
        <w:t>DPS</w:t>
      </w:r>
      <w:r w:rsidR="00FE2669" w:rsidRPr="00FE2669">
        <w:rPr>
          <w:rFonts w:ascii="Tahoma" w:hAnsi="Tahoma" w:cs="Tahoma"/>
          <w:sz w:val="22"/>
          <w:szCs w:val="22"/>
        </w:rPr>
        <w:t xml:space="preserve"> a také tzv. vedlejších a </w:t>
      </w:r>
      <w:r w:rsidR="001F12A8">
        <w:rPr>
          <w:rFonts w:ascii="Tahoma" w:hAnsi="Tahoma" w:cs="Tahoma"/>
          <w:sz w:val="22"/>
          <w:szCs w:val="22"/>
        </w:rPr>
        <w:t>ostatních nákladů.</w:t>
      </w:r>
    </w:p>
    <w:p w14:paraId="6F489CF6" w14:textId="6034141F" w:rsidR="00521520" w:rsidRPr="00F60DDA" w:rsidRDefault="00521520" w:rsidP="00D40414">
      <w:pPr>
        <w:pStyle w:val="Smlouva-eslo"/>
        <w:spacing w:before="60"/>
        <w:ind w:left="924"/>
        <w:rPr>
          <w:rFonts w:ascii="Tahoma" w:hAnsi="Tahoma" w:cs="Tahoma"/>
          <w:i/>
          <w:color w:val="FF0000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>Projektované stavební práce a dodávky v oceněném soupisu prací musí být oceněny dle některé platné standardizované cenové soustavy v její aktuální cenové úrovni platné v době zpracování</w:t>
      </w:r>
      <w:r w:rsidR="00BF6F39">
        <w:rPr>
          <w:rFonts w:ascii="Tahoma" w:hAnsi="Tahoma" w:cs="Tahoma"/>
          <w:sz w:val="22"/>
          <w:szCs w:val="22"/>
        </w:rPr>
        <w:t xml:space="preserve">, a to buď </w:t>
      </w:r>
      <w:r w:rsidR="00DE0E04">
        <w:rPr>
          <w:rFonts w:ascii="Tahoma" w:hAnsi="Tahoma" w:cs="Tahoma"/>
          <w:sz w:val="22"/>
          <w:szCs w:val="22"/>
        </w:rPr>
        <w:t xml:space="preserve">RTS, ÚRS nebo </w:t>
      </w:r>
      <w:r w:rsidR="00F73B50">
        <w:rPr>
          <w:rFonts w:ascii="Tahoma" w:hAnsi="Tahoma" w:cs="Tahoma"/>
          <w:sz w:val="22"/>
          <w:szCs w:val="22"/>
        </w:rPr>
        <w:t>OTSKP</w:t>
      </w:r>
      <w:r w:rsidRPr="00521520">
        <w:rPr>
          <w:rFonts w:ascii="Tahoma" w:hAnsi="Tahoma" w:cs="Tahoma"/>
          <w:sz w:val="22"/>
          <w:szCs w:val="22"/>
        </w:rPr>
        <w:t xml:space="preserve">. </w:t>
      </w:r>
      <w:r w:rsidR="005C761B">
        <w:rPr>
          <w:rFonts w:ascii="Tahoma" w:hAnsi="Tahoma" w:cs="Tahoma"/>
          <w:sz w:val="22"/>
          <w:szCs w:val="22"/>
        </w:rPr>
        <w:t xml:space="preserve">Uvedené </w:t>
      </w:r>
      <w:r w:rsidRPr="00521520">
        <w:rPr>
          <w:rFonts w:ascii="Tahoma" w:hAnsi="Tahoma" w:cs="Tahoma"/>
          <w:sz w:val="22"/>
          <w:szCs w:val="22"/>
        </w:rPr>
        <w:t>standardizovan</w:t>
      </w:r>
      <w:r w:rsidR="003D1207">
        <w:rPr>
          <w:rFonts w:ascii="Tahoma" w:hAnsi="Tahoma" w:cs="Tahoma"/>
          <w:sz w:val="22"/>
          <w:szCs w:val="22"/>
        </w:rPr>
        <w:t>é</w:t>
      </w:r>
      <w:r w:rsidRPr="00521520">
        <w:rPr>
          <w:rFonts w:ascii="Tahoma" w:hAnsi="Tahoma" w:cs="Tahoma"/>
          <w:sz w:val="22"/>
          <w:szCs w:val="22"/>
        </w:rPr>
        <w:t xml:space="preserve"> cenov</w:t>
      </w:r>
      <w:r w:rsidR="003D1207">
        <w:rPr>
          <w:rFonts w:ascii="Tahoma" w:hAnsi="Tahoma" w:cs="Tahoma"/>
          <w:sz w:val="22"/>
          <w:szCs w:val="22"/>
        </w:rPr>
        <w:t>é</w:t>
      </w:r>
      <w:r w:rsidRPr="00521520">
        <w:rPr>
          <w:rFonts w:ascii="Tahoma" w:hAnsi="Tahoma" w:cs="Tahoma"/>
          <w:sz w:val="22"/>
          <w:szCs w:val="22"/>
        </w:rPr>
        <w:t xml:space="preserve"> soustav</w:t>
      </w:r>
      <w:r w:rsidR="003D1207">
        <w:rPr>
          <w:rFonts w:ascii="Tahoma" w:hAnsi="Tahoma" w:cs="Tahoma"/>
          <w:sz w:val="22"/>
          <w:szCs w:val="22"/>
        </w:rPr>
        <w:t>y</w:t>
      </w:r>
      <w:r w:rsidRPr="00521520">
        <w:rPr>
          <w:rFonts w:ascii="Tahoma" w:hAnsi="Tahoma" w:cs="Tahoma"/>
          <w:sz w:val="22"/>
          <w:szCs w:val="22"/>
        </w:rPr>
        <w:t xml:space="preserve"> (standardizovaný ceník stavebních prací) vycház</w:t>
      </w:r>
      <w:r w:rsidR="00594D69">
        <w:rPr>
          <w:rFonts w:ascii="Tahoma" w:hAnsi="Tahoma" w:cs="Tahoma"/>
          <w:sz w:val="22"/>
          <w:szCs w:val="22"/>
        </w:rPr>
        <w:t>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Pr="00521520">
        <w:rPr>
          <w:rFonts w:ascii="Tahoma" w:hAnsi="Tahoma" w:cs="Tahoma"/>
          <w:sz w:val="22"/>
          <w:szCs w:val="22"/>
        </w:rPr>
        <w:t>z</w:t>
      </w:r>
      <w:r w:rsidR="003D7ACC">
        <w:rPr>
          <w:rFonts w:ascii="Tahoma" w:hAnsi="Tahoma" w:cs="Tahoma"/>
          <w:sz w:val="22"/>
          <w:szCs w:val="22"/>
        </w:rPr>
        <w:t> </w:t>
      </w:r>
      <w:r w:rsidRPr="00521520">
        <w:rPr>
          <w:rFonts w:ascii="Tahoma" w:hAnsi="Tahoma" w:cs="Tahoma"/>
          <w:sz w:val="22"/>
          <w:szCs w:val="22"/>
        </w:rPr>
        <w:t xml:space="preserve">obecně přijatelných principů a transparentního základu a </w:t>
      </w:r>
      <w:r w:rsidR="00594D69">
        <w:rPr>
          <w:rFonts w:ascii="Tahoma" w:hAnsi="Tahoma" w:cs="Tahoma"/>
          <w:sz w:val="22"/>
          <w:szCs w:val="22"/>
        </w:rPr>
        <w:t>splňují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Pr="00521520">
        <w:rPr>
          <w:rFonts w:ascii="Tahoma" w:hAnsi="Tahoma" w:cs="Tahoma"/>
          <w:sz w:val="22"/>
          <w:szCs w:val="22"/>
        </w:rPr>
        <w:t xml:space="preserve">definici cenové soustavy podle § 11 vyhlášky č. 169/2016 Sb. </w:t>
      </w:r>
    </w:p>
    <w:p w14:paraId="4FBA77E3" w14:textId="77777777" w:rsidR="00521520" w:rsidRPr="00FE2669" w:rsidRDefault="00521520" w:rsidP="0052152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>V soupisu prací nesmí být uvedeny soubory a komplety. Zhotovitel je povinen používat přednostně položky ze zvolené cenové soustavy. Pokud zhotovitel uvede ve výjimečných odůvodněných případech tzv. vlastní položky, které nejsou definovány v použité cenové soustavě, uvede jejich přesnou specifikaci a způsob jejich ocenění doložený např. průzkumem trhu. Součástí soupisu prací budou také jednotkové ceny stavebních prací, které jsou uvedeny v cenové soustavě. Pokud bude jednotková cena vyšší než jednotková cena uvedená v cenové soustavě, bude nutné tento rozdíl zhotovitelem vysvětlit.</w:t>
      </w:r>
    </w:p>
    <w:p w14:paraId="3F96164F" w14:textId="77777777" w:rsidR="00D745F5" w:rsidRPr="006B17B7" w:rsidRDefault="00E0485A" w:rsidP="00D745F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Technické podmínky uvedené v </w:t>
      </w:r>
      <w:r w:rsidR="000D1D4B">
        <w:rPr>
          <w:rFonts w:ascii="Tahoma" w:hAnsi="Tahoma" w:cs="Tahoma"/>
          <w:sz w:val="22"/>
          <w:szCs w:val="22"/>
        </w:rPr>
        <w:t xml:space="preserve">DPS </w:t>
      </w:r>
      <w:r w:rsidRPr="00E0485A">
        <w:rPr>
          <w:rFonts w:ascii="Tahoma" w:hAnsi="Tahoma" w:cs="Tahoma"/>
          <w:sz w:val="22"/>
          <w:szCs w:val="22"/>
        </w:rPr>
        <w:t>nesmí být stanoveny tak, aby určitým dodavatelům bezdůvodně přímo nebo nepřímo zaručovaly konkurenční výhodu nebo vytvářely bezdůvodné překážky hospodářské soutěže.</w:t>
      </w:r>
      <w:r w:rsidR="00D745F5" w:rsidRPr="00D745F5">
        <w:rPr>
          <w:rFonts w:ascii="Tahoma" w:hAnsi="Tahoma" w:cs="Tahoma"/>
          <w:sz w:val="22"/>
          <w:szCs w:val="22"/>
        </w:rPr>
        <w:t xml:space="preserve"> </w:t>
      </w:r>
      <w:r w:rsidR="00D745F5" w:rsidRPr="006B17B7">
        <w:rPr>
          <w:rFonts w:ascii="Tahoma" w:hAnsi="Tahoma" w:cs="Tahoma"/>
          <w:sz w:val="22"/>
          <w:szCs w:val="22"/>
        </w:rPr>
        <w:t xml:space="preserve">Technické podmínky budou v souladu s předpisy a normami České republiky a Evropských společenství v oblasti výstavby a stavebnictví. </w:t>
      </w:r>
      <w:r w:rsidR="00D745F5">
        <w:rPr>
          <w:rFonts w:ascii="Tahoma" w:hAnsi="Tahoma" w:cs="Tahoma"/>
          <w:sz w:val="22"/>
          <w:szCs w:val="22"/>
        </w:rPr>
        <w:t>Tato skutečnost bude potvrzena v o</w:t>
      </w:r>
      <w:r w:rsidR="00D745F5" w:rsidRPr="006B17B7">
        <w:rPr>
          <w:rFonts w:ascii="Tahoma" w:hAnsi="Tahoma" w:cs="Tahoma"/>
          <w:sz w:val="22"/>
          <w:szCs w:val="22"/>
        </w:rPr>
        <w:t>ceněn</w:t>
      </w:r>
      <w:r w:rsidR="00D745F5">
        <w:rPr>
          <w:rFonts w:ascii="Tahoma" w:hAnsi="Tahoma" w:cs="Tahoma"/>
          <w:sz w:val="22"/>
          <w:szCs w:val="22"/>
        </w:rPr>
        <w:t xml:space="preserve">ém </w:t>
      </w:r>
      <w:r w:rsidR="00D745F5" w:rsidRPr="006B17B7">
        <w:rPr>
          <w:rFonts w:ascii="Tahoma" w:hAnsi="Tahoma" w:cs="Tahoma"/>
          <w:sz w:val="22"/>
          <w:szCs w:val="22"/>
        </w:rPr>
        <w:t>soupis</w:t>
      </w:r>
      <w:r w:rsidR="00D745F5">
        <w:rPr>
          <w:rFonts w:ascii="Tahoma" w:hAnsi="Tahoma" w:cs="Tahoma"/>
          <w:sz w:val="22"/>
          <w:szCs w:val="22"/>
        </w:rPr>
        <w:t>u</w:t>
      </w:r>
      <w:r w:rsidR="00D745F5" w:rsidRPr="006B17B7">
        <w:rPr>
          <w:rFonts w:ascii="Tahoma" w:hAnsi="Tahoma" w:cs="Tahoma"/>
          <w:sz w:val="22"/>
          <w:szCs w:val="22"/>
        </w:rPr>
        <w:t xml:space="preserve"> prací </w:t>
      </w:r>
      <w:r w:rsidR="00D745F5">
        <w:rPr>
          <w:rFonts w:ascii="Tahoma" w:hAnsi="Tahoma" w:cs="Tahoma"/>
          <w:sz w:val="22"/>
          <w:szCs w:val="22"/>
        </w:rPr>
        <w:t xml:space="preserve">a podepsána </w:t>
      </w:r>
      <w:r w:rsidR="00D745F5" w:rsidRPr="006B17B7">
        <w:rPr>
          <w:rFonts w:ascii="Tahoma" w:hAnsi="Tahoma" w:cs="Tahoma"/>
          <w:sz w:val="22"/>
          <w:szCs w:val="22"/>
        </w:rPr>
        <w:t>zpracovatelem rozpočtu.</w:t>
      </w:r>
    </w:p>
    <w:p w14:paraId="7BE29C2D" w14:textId="3C11313C" w:rsidR="00D4310E" w:rsidRPr="006B17B7" w:rsidRDefault="00797774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0D1D4B">
        <w:rPr>
          <w:rFonts w:ascii="Tahoma" w:hAnsi="Tahoma" w:cs="Tahoma"/>
          <w:sz w:val="22"/>
          <w:szCs w:val="22"/>
        </w:rPr>
        <w:t>Soupis prací bud</w:t>
      </w:r>
      <w:r w:rsidR="000133D7">
        <w:rPr>
          <w:rFonts w:ascii="Tahoma" w:hAnsi="Tahoma" w:cs="Tahoma"/>
          <w:sz w:val="22"/>
          <w:szCs w:val="22"/>
        </w:rPr>
        <w:t>e</w:t>
      </w:r>
      <w:r w:rsidRPr="000D1D4B">
        <w:rPr>
          <w:rFonts w:ascii="Tahoma" w:hAnsi="Tahoma" w:cs="Tahoma"/>
          <w:sz w:val="22"/>
          <w:szCs w:val="22"/>
        </w:rPr>
        <w:t xml:space="preserve"> </w:t>
      </w:r>
      <w:r w:rsidR="001F49B7" w:rsidRPr="000D1D4B">
        <w:rPr>
          <w:rFonts w:ascii="Tahoma" w:hAnsi="Tahoma" w:cs="Tahoma"/>
          <w:sz w:val="22"/>
          <w:szCs w:val="22"/>
        </w:rPr>
        <w:t xml:space="preserve">zpracován </w:t>
      </w:r>
      <w:r w:rsidR="00BA6C59">
        <w:rPr>
          <w:rFonts w:ascii="Tahoma" w:hAnsi="Tahoma" w:cs="Tahoma"/>
          <w:sz w:val="22"/>
          <w:szCs w:val="22"/>
        </w:rPr>
        <w:t>pouze</w:t>
      </w:r>
      <w:r w:rsidR="00E702FB" w:rsidRPr="000D1D4B">
        <w:rPr>
          <w:rFonts w:ascii="Tahoma" w:hAnsi="Tahoma" w:cs="Tahoma"/>
          <w:sz w:val="22"/>
          <w:szCs w:val="22"/>
        </w:rPr>
        <w:t xml:space="preserve"> v elektronické podobě</w:t>
      </w:r>
      <w:r w:rsidRPr="000D1D4B">
        <w:rPr>
          <w:rFonts w:ascii="Tahoma" w:hAnsi="Tahoma" w:cs="Tahoma"/>
          <w:sz w:val="22"/>
          <w:szCs w:val="22"/>
        </w:rPr>
        <w:t>.</w:t>
      </w:r>
    </w:p>
    <w:p w14:paraId="3F8E757D" w14:textId="6AE4E8C5" w:rsidR="00B2790C" w:rsidRDefault="00B2790C" w:rsidP="00B2790C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7" w:name="_Hlk42167130"/>
      <w:r>
        <w:rPr>
          <w:rFonts w:ascii="Tahoma" w:hAnsi="Tahoma" w:cs="Tahoma"/>
          <w:sz w:val="22"/>
          <w:szCs w:val="22"/>
        </w:rPr>
        <w:t>Předmětem této části díla je rovněž zpracování</w:t>
      </w:r>
      <w:r w:rsidRPr="00080BAF">
        <w:rPr>
          <w:rFonts w:ascii="Tahoma" w:hAnsi="Tahoma" w:cs="Tahoma"/>
          <w:sz w:val="22"/>
          <w:szCs w:val="22"/>
        </w:rPr>
        <w:t xml:space="preserve"> návrh</w:t>
      </w:r>
      <w:r>
        <w:rPr>
          <w:rFonts w:ascii="Tahoma" w:hAnsi="Tahoma" w:cs="Tahoma"/>
          <w:sz w:val="22"/>
          <w:szCs w:val="22"/>
        </w:rPr>
        <w:t>u</w:t>
      </w:r>
      <w:r w:rsidRPr="00080BAF">
        <w:rPr>
          <w:rFonts w:ascii="Tahoma" w:hAnsi="Tahoma" w:cs="Tahoma"/>
          <w:sz w:val="22"/>
          <w:szCs w:val="22"/>
        </w:rPr>
        <w:t xml:space="preserve"> časového harmonogramu stavby</w:t>
      </w:r>
      <w:r w:rsidR="00606C16">
        <w:rPr>
          <w:rFonts w:ascii="Tahoma" w:hAnsi="Tahoma" w:cs="Tahoma"/>
          <w:sz w:val="22"/>
          <w:szCs w:val="22"/>
        </w:rPr>
        <w:t xml:space="preserve"> (minimální časovou jednotkou </w:t>
      </w:r>
      <w:r w:rsidR="00606C16" w:rsidRPr="00850934">
        <w:rPr>
          <w:rFonts w:ascii="Tahoma" w:hAnsi="Tahoma" w:cs="Tahoma"/>
          <w:sz w:val="22"/>
          <w:szCs w:val="22"/>
        </w:rPr>
        <w:t>bude týden)</w:t>
      </w:r>
      <w:r w:rsidRPr="00850934">
        <w:rPr>
          <w:rFonts w:ascii="Tahoma" w:hAnsi="Tahoma" w:cs="Tahoma"/>
          <w:sz w:val="22"/>
          <w:szCs w:val="22"/>
        </w:rPr>
        <w:t>.</w:t>
      </w:r>
    </w:p>
    <w:p w14:paraId="6F35C809" w14:textId="77777777" w:rsidR="009115F7" w:rsidRPr="00850934" w:rsidRDefault="009115F7" w:rsidP="00B2790C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</w:p>
    <w:bookmarkEnd w:id="7"/>
    <w:p w14:paraId="2908ACC6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Jednotlivé dokumenty, které jsou předmětem díla, budou objednateli předány takto:</w:t>
      </w:r>
    </w:p>
    <w:p w14:paraId="4CD8E465" w14:textId="6B9F7CE1" w:rsidR="00A54991" w:rsidRPr="00A76AB6" w:rsidRDefault="00A54991" w:rsidP="00AA2B28">
      <w:pPr>
        <w:pStyle w:val="slovanPododstavecSmlouvy"/>
        <w:numPr>
          <w:ilvl w:val="0"/>
          <w:numId w:val="15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 xml:space="preserve">2 </w:t>
      </w:r>
      <w:r w:rsidRPr="00A76AB6">
        <w:rPr>
          <w:rFonts w:ascii="Tahoma" w:hAnsi="Tahoma" w:cs="Tahoma"/>
          <w:b/>
          <w:sz w:val="22"/>
          <w:szCs w:val="22"/>
        </w:rPr>
        <w:t>bodu 2</w:t>
      </w:r>
      <w:r w:rsidR="00C273BB" w:rsidRPr="00A76AB6">
        <w:rPr>
          <w:rFonts w:ascii="Tahoma" w:hAnsi="Tahoma" w:cs="Tahoma"/>
          <w:b/>
          <w:sz w:val="22"/>
          <w:szCs w:val="22"/>
        </w:rPr>
        <w:t>.1</w:t>
      </w:r>
      <w:r w:rsidRPr="00A76AB6">
        <w:rPr>
          <w:rFonts w:ascii="Tahoma" w:hAnsi="Tahoma" w:cs="Tahoma"/>
          <w:b/>
          <w:sz w:val="22"/>
          <w:szCs w:val="22"/>
        </w:rPr>
        <w:t xml:space="preserve"> a 2.2 </w:t>
      </w:r>
      <w:r w:rsidRPr="00A76AB6">
        <w:rPr>
          <w:rFonts w:ascii="Tahoma" w:hAnsi="Tahoma" w:cs="Tahoma"/>
          <w:sz w:val="22"/>
          <w:szCs w:val="22"/>
        </w:rPr>
        <w:t xml:space="preserve">tohoto článku </w:t>
      </w:r>
      <w:r w:rsidR="00C273BB" w:rsidRPr="00A76AB6">
        <w:rPr>
          <w:rFonts w:ascii="Tahoma" w:hAnsi="Tahoma" w:cs="Tahoma"/>
          <w:sz w:val="22"/>
          <w:szCs w:val="22"/>
        </w:rPr>
        <w:t>smlouvy</w:t>
      </w:r>
      <w:r w:rsidR="00096B73" w:rsidRPr="00A76AB6">
        <w:rPr>
          <w:rFonts w:ascii="Tahoma" w:hAnsi="Tahoma" w:cs="Tahoma"/>
          <w:sz w:val="22"/>
          <w:szCs w:val="22"/>
        </w:rPr>
        <w:t xml:space="preserve"> (</w:t>
      </w:r>
      <w:r w:rsidR="00096B73" w:rsidRPr="00A76AB6">
        <w:rPr>
          <w:rFonts w:ascii="Tahoma" w:hAnsi="Tahoma" w:cs="Tahoma"/>
          <w:b/>
          <w:sz w:val="22"/>
          <w:szCs w:val="22"/>
        </w:rPr>
        <w:t>zaměření</w:t>
      </w:r>
      <w:r w:rsidR="00206C03" w:rsidRPr="00A76AB6">
        <w:rPr>
          <w:rFonts w:ascii="Tahoma" w:hAnsi="Tahoma" w:cs="Tahoma"/>
          <w:b/>
          <w:sz w:val="22"/>
          <w:szCs w:val="22"/>
        </w:rPr>
        <w:t>, DSS</w:t>
      </w:r>
      <w:r w:rsidR="00096B73" w:rsidRPr="00A76AB6">
        <w:rPr>
          <w:rFonts w:ascii="Tahoma" w:hAnsi="Tahoma" w:cs="Tahoma"/>
          <w:b/>
          <w:sz w:val="22"/>
          <w:szCs w:val="22"/>
        </w:rPr>
        <w:t xml:space="preserve"> a průzkumy)</w:t>
      </w:r>
      <w:r w:rsidR="00C273BB" w:rsidRPr="00A76AB6">
        <w:rPr>
          <w:rFonts w:ascii="Tahoma" w:hAnsi="Tahoma" w:cs="Tahoma"/>
          <w:b/>
          <w:sz w:val="22"/>
          <w:szCs w:val="22"/>
        </w:rPr>
        <w:t xml:space="preserve"> </w:t>
      </w:r>
      <w:r w:rsidRPr="00A76AB6">
        <w:rPr>
          <w:rFonts w:ascii="Tahoma" w:hAnsi="Tahoma" w:cs="Tahoma"/>
          <w:sz w:val="22"/>
          <w:szCs w:val="22"/>
        </w:rPr>
        <w:t>bud</w:t>
      </w:r>
      <w:r w:rsidR="00016F87" w:rsidRPr="00A76AB6">
        <w:rPr>
          <w:rFonts w:ascii="Tahoma" w:hAnsi="Tahoma" w:cs="Tahoma"/>
          <w:sz w:val="22"/>
          <w:szCs w:val="22"/>
        </w:rPr>
        <w:t>e</w:t>
      </w:r>
      <w:r w:rsidRPr="00A76AB6">
        <w:rPr>
          <w:rFonts w:ascii="Tahoma" w:hAnsi="Tahoma" w:cs="Tahoma"/>
          <w:sz w:val="22"/>
          <w:szCs w:val="22"/>
        </w:rPr>
        <w:t xml:space="preserve"> objednateli dodán</w:t>
      </w:r>
      <w:r w:rsidR="00016F87" w:rsidRPr="00A76AB6">
        <w:rPr>
          <w:rFonts w:ascii="Tahoma" w:hAnsi="Tahoma" w:cs="Tahoma"/>
          <w:sz w:val="22"/>
          <w:szCs w:val="22"/>
        </w:rPr>
        <w:t>a</w:t>
      </w:r>
      <w:r w:rsidRPr="00A76AB6">
        <w:rPr>
          <w:rFonts w:ascii="Tahoma" w:hAnsi="Tahoma" w:cs="Tahoma"/>
          <w:sz w:val="22"/>
          <w:szCs w:val="22"/>
        </w:rPr>
        <w:t xml:space="preserve"> v </w:t>
      </w:r>
      <w:r w:rsidR="007141D8" w:rsidRPr="00A76AB6">
        <w:rPr>
          <w:rFonts w:ascii="Tahoma" w:hAnsi="Tahoma" w:cs="Tahoma"/>
          <w:sz w:val="22"/>
          <w:szCs w:val="22"/>
        </w:rPr>
        <w:t>1</w:t>
      </w:r>
      <w:r w:rsidRPr="00A76AB6">
        <w:rPr>
          <w:rFonts w:ascii="Tahoma" w:hAnsi="Tahoma" w:cs="Tahoma"/>
          <w:sz w:val="22"/>
          <w:szCs w:val="22"/>
        </w:rPr>
        <w:t xml:space="preserve"> </w:t>
      </w:r>
      <w:r w:rsidR="003F2690" w:rsidRPr="00A76AB6">
        <w:rPr>
          <w:rFonts w:ascii="Tahoma" w:hAnsi="Tahoma" w:cs="Tahoma"/>
          <w:sz w:val="22"/>
          <w:szCs w:val="22"/>
        </w:rPr>
        <w:t>listinn</w:t>
      </w:r>
      <w:r w:rsidR="007141D8" w:rsidRPr="00A76AB6">
        <w:rPr>
          <w:rFonts w:ascii="Tahoma" w:hAnsi="Tahoma" w:cs="Tahoma"/>
          <w:sz w:val="22"/>
          <w:szCs w:val="22"/>
        </w:rPr>
        <w:t>ém</w:t>
      </w:r>
      <w:r w:rsidR="003F2690" w:rsidRPr="00A76AB6">
        <w:rPr>
          <w:rFonts w:ascii="Tahoma" w:hAnsi="Tahoma" w:cs="Tahoma"/>
          <w:sz w:val="22"/>
          <w:szCs w:val="22"/>
        </w:rPr>
        <w:t xml:space="preserve"> </w:t>
      </w:r>
      <w:r w:rsidRPr="00A76AB6">
        <w:rPr>
          <w:rFonts w:ascii="Tahoma" w:hAnsi="Tahoma" w:cs="Tahoma"/>
          <w:sz w:val="22"/>
          <w:szCs w:val="22"/>
        </w:rPr>
        <w:t xml:space="preserve">vyhotovení a </w:t>
      </w:r>
      <w:bookmarkStart w:id="8" w:name="_Hlk150437360"/>
      <w:r w:rsidR="00264F39" w:rsidRPr="00A76AB6">
        <w:rPr>
          <w:rFonts w:ascii="Tahoma" w:hAnsi="Tahoma" w:cs="Tahoma"/>
          <w:sz w:val="22"/>
          <w:szCs w:val="22"/>
        </w:rPr>
        <w:t>elektronicky</w:t>
      </w:r>
      <w:r w:rsidR="003D7ACC" w:rsidRPr="00A76AB6">
        <w:rPr>
          <w:rFonts w:ascii="Tahoma" w:hAnsi="Tahoma" w:cs="Tahoma"/>
          <w:sz w:val="22"/>
          <w:szCs w:val="22"/>
        </w:rPr>
        <w:t xml:space="preserve"> </w:t>
      </w:r>
      <w:bookmarkEnd w:id="8"/>
      <w:r w:rsidRPr="00A76AB6">
        <w:rPr>
          <w:rFonts w:ascii="Tahoma" w:hAnsi="Tahoma" w:cs="Tahoma"/>
          <w:sz w:val="22"/>
          <w:szCs w:val="22"/>
        </w:rPr>
        <w:t>ve</w:t>
      </w:r>
      <w:r w:rsidR="003D7ACC" w:rsidRPr="00A76AB6">
        <w:rPr>
          <w:rFonts w:ascii="Tahoma" w:hAnsi="Tahoma" w:cs="Tahoma"/>
          <w:sz w:val="22"/>
          <w:szCs w:val="22"/>
        </w:rPr>
        <w:t> </w:t>
      </w:r>
      <w:r w:rsidRPr="00A76AB6">
        <w:rPr>
          <w:rFonts w:ascii="Tahoma" w:hAnsi="Tahoma" w:cs="Tahoma"/>
          <w:sz w:val="22"/>
          <w:szCs w:val="22"/>
        </w:rPr>
        <w:t>formátu pro texty *.doc</w:t>
      </w:r>
      <w:r w:rsidR="00D3471B" w:rsidRPr="00A76AB6">
        <w:rPr>
          <w:rFonts w:ascii="Tahoma" w:hAnsi="Tahoma" w:cs="Tahoma"/>
          <w:sz w:val="22"/>
          <w:szCs w:val="22"/>
        </w:rPr>
        <w:t>/</w:t>
      </w:r>
      <w:proofErr w:type="spellStart"/>
      <w:r w:rsidR="00D3471B" w:rsidRPr="00A76AB6">
        <w:rPr>
          <w:rFonts w:ascii="Tahoma" w:hAnsi="Tahoma" w:cs="Tahoma"/>
          <w:sz w:val="22"/>
          <w:szCs w:val="22"/>
        </w:rPr>
        <w:t>docx</w:t>
      </w:r>
      <w:proofErr w:type="spellEnd"/>
      <w:r w:rsidRPr="00A76AB6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A76AB6">
        <w:rPr>
          <w:rFonts w:ascii="Tahoma" w:hAnsi="Tahoma" w:cs="Tahoma"/>
          <w:sz w:val="22"/>
          <w:szCs w:val="22"/>
        </w:rPr>
        <w:t>rtf</w:t>
      </w:r>
      <w:proofErr w:type="spellEnd"/>
      <w:r w:rsidRPr="00A76AB6">
        <w:rPr>
          <w:rFonts w:ascii="Tahoma" w:hAnsi="Tahoma" w:cs="Tahoma"/>
          <w:sz w:val="22"/>
          <w:szCs w:val="22"/>
        </w:rPr>
        <w:t>), pro tabulky *.</w:t>
      </w:r>
      <w:proofErr w:type="spellStart"/>
      <w:r w:rsidRPr="00A76AB6">
        <w:rPr>
          <w:rFonts w:ascii="Tahoma" w:hAnsi="Tahoma" w:cs="Tahoma"/>
          <w:sz w:val="22"/>
          <w:szCs w:val="22"/>
        </w:rPr>
        <w:t>xls</w:t>
      </w:r>
      <w:proofErr w:type="spellEnd"/>
      <w:r w:rsidR="00D3471B" w:rsidRPr="00A76AB6">
        <w:rPr>
          <w:rFonts w:ascii="Tahoma" w:hAnsi="Tahoma" w:cs="Tahoma"/>
          <w:sz w:val="22"/>
          <w:szCs w:val="22"/>
        </w:rPr>
        <w:t>/</w:t>
      </w:r>
      <w:proofErr w:type="spellStart"/>
      <w:r w:rsidR="00C2239E" w:rsidRPr="00A76AB6">
        <w:rPr>
          <w:rFonts w:ascii="Tahoma" w:hAnsi="Tahoma" w:cs="Tahoma"/>
          <w:sz w:val="22"/>
          <w:szCs w:val="22"/>
        </w:rPr>
        <w:t>xlsx</w:t>
      </w:r>
      <w:proofErr w:type="spellEnd"/>
      <w:r w:rsidRPr="00A76AB6">
        <w:rPr>
          <w:rFonts w:ascii="Tahoma" w:hAnsi="Tahoma" w:cs="Tahoma"/>
          <w:sz w:val="22"/>
          <w:szCs w:val="22"/>
        </w:rPr>
        <w:t>, pro</w:t>
      </w:r>
      <w:r w:rsidR="00C273BB" w:rsidRPr="00A76AB6">
        <w:rPr>
          <w:rFonts w:ascii="Tahoma" w:hAnsi="Tahoma" w:cs="Tahoma"/>
          <w:sz w:val="22"/>
          <w:szCs w:val="22"/>
        </w:rPr>
        <w:t> </w:t>
      </w:r>
      <w:r w:rsidRPr="00A76AB6">
        <w:rPr>
          <w:rFonts w:ascii="Tahoma" w:hAnsi="Tahoma" w:cs="Tahoma"/>
          <w:sz w:val="22"/>
          <w:szCs w:val="22"/>
        </w:rPr>
        <w:t>skenované dokumenty *.</w:t>
      </w:r>
      <w:proofErr w:type="spellStart"/>
      <w:r w:rsidRPr="00A76AB6">
        <w:rPr>
          <w:rFonts w:ascii="Tahoma" w:hAnsi="Tahoma" w:cs="Tahoma"/>
          <w:sz w:val="22"/>
          <w:szCs w:val="22"/>
        </w:rPr>
        <w:t>pdf</w:t>
      </w:r>
      <w:proofErr w:type="spellEnd"/>
      <w:r w:rsidRPr="00A76AB6">
        <w:rPr>
          <w:rFonts w:ascii="Tahoma" w:hAnsi="Tahoma" w:cs="Tahoma"/>
          <w:sz w:val="22"/>
          <w:szCs w:val="22"/>
        </w:rPr>
        <w:t>, pro výkresovou dokumentaci *.</w:t>
      </w:r>
      <w:proofErr w:type="spellStart"/>
      <w:r w:rsidRPr="00A76AB6">
        <w:rPr>
          <w:rFonts w:ascii="Tahoma" w:hAnsi="Tahoma" w:cs="Tahoma"/>
          <w:sz w:val="22"/>
          <w:szCs w:val="22"/>
        </w:rPr>
        <w:t>dwg</w:t>
      </w:r>
      <w:proofErr w:type="spellEnd"/>
      <w:r w:rsidR="00BB2FC7" w:rsidRPr="00A76AB6">
        <w:rPr>
          <w:rFonts w:ascii="Tahoma" w:hAnsi="Tahoma" w:cs="Tahoma"/>
          <w:sz w:val="22"/>
          <w:szCs w:val="22"/>
        </w:rPr>
        <w:t xml:space="preserve"> a zároveň </w:t>
      </w:r>
      <w:proofErr w:type="gramStart"/>
      <w:r w:rsidR="00BB2FC7" w:rsidRPr="00A76AB6">
        <w:rPr>
          <w:rFonts w:ascii="Tahoma" w:hAnsi="Tahoma" w:cs="Tahoma"/>
          <w:sz w:val="22"/>
          <w:szCs w:val="22"/>
        </w:rPr>
        <w:t>*.</w:t>
      </w:r>
      <w:proofErr w:type="spellStart"/>
      <w:r w:rsidR="00BB2FC7" w:rsidRPr="00A76AB6">
        <w:rPr>
          <w:rFonts w:ascii="Tahoma" w:hAnsi="Tahoma" w:cs="Tahoma"/>
          <w:sz w:val="22"/>
          <w:szCs w:val="22"/>
        </w:rPr>
        <w:t>pdf</w:t>
      </w:r>
      <w:proofErr w:type="spellEnd"/>
      <w:r w:rsidR="00BB2FC7" w:rsidRPr="00A76AB6">
        <w:rPr>
          <w:rFonts w:ascii="Tahoma" w:hAnsi="Tahoma" w:cs="Tahoma"/>
          <w:sz w:val="22"/>
          <w:szCs w:val="22"/>
        </w:rPr>
        <w:t xml:space="preserve"> </w:t>
      </w:r>
      <w:r w:rsidRPr="00A76AB6">
        <w:rPr>
          <w:rFonts w:ascii="Tahoma" w:hAnsi="Tahoma" w:cs="Tahoma"/>
          <w:sz w:val="22"/>
          <w:szCs w:val="22"/>
        </w:rPr>
        <w:t>,</w:t>
      </w:r>
      <w:proofErr w:type="gramEnd"/>
    </w:p>
    <w:p w14:paraId="31AE3C69" w14:textId="26E5801F" w:rsidR="00A54991" w:rsidRDefault="00A54991" w:rsidP="00AA2B28">
      <w:pPr>
        <w:pStyle w:val="slovanPododstavecSmlouvy"/>
        <w:numPr>
          <w:ilvl w:val="0"/>
          <w:numId w:val="15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76AB6">
        <w:rPr>
          <w:rFonts w:ascii="Tahoma" w:hAnsi="Tahoma" w:cs="Tahoma"/>
          <w:b/>
          <w:sz w:val="22"/>
          <w:szCs w:val="22"/>
        </w:rPr>
        <w:t>dokumentace dle odst</w:t>
      </w:r>
      <w:r w:rsidR="00297F60" w:rsidRPr="00A76AB6">
        <w:rPr>
          <w:rFonts w:ascii="Tahoma" w:hAnsi="Tahoma" w:cs="Tahoma"/>
          <w:b/>
          <w:sz w:val="22"/>
          <w:szCs w:val="22"/>
        </w:rPr>
        <w:t>. </w:t>
      </w:r>
      <w:r w:rsidRPr="00A76AB6">
        <w:rPr>
          <w:rFonts w:ascii="Tahoma" w:hAnsi="Tahoma" w:cs="Tahoma"/>
          <w:b/>
          <w:sz w:val="22"/>
          <w:szCs w:val="22"/>
        </w:rPr>
        <w:t>2 bodu</w:t>
      </w:r>
      <w:r w:rsidR="00A51282" w:rsidRPr="00A76AB6">
        <w:rPr>
          <w:rFonts w:ascii="Tahoma" w:hAnsi="Tahoma" w:cs="Tahoma"/>
          <w:b/>
          <w:sz w:val="22"/>
          <w:szCs w:val="22"/>
        </w:rPr>
        <w:t xml:space="preserve"> 2.</w:t>
      </w:r>
      <w:r w:rsidR="00973D8B" w:rsidRPr="00A76AB6">
        <w:rPr>
          <w:rFonts w:ascii="Tahoma" w:hAnsi="Tahoma" w:cs="Tahoma"/>
          <w:b/>
          <w:sz w:val="22"/>
          <w:szCs w:val="22"/>
        </w:rPr>
        <w:t>3</w:t>
      </w:r>
      <w:r w:rsidR="00A51282" w:rsidRPr="00A76AB6">
        <w:rPr>
          <w:rFonts w:ascii="Tahoma" w:hAnsi="Tahoma" w:cs="Tahoma"/>
          <w:b/>
          <w:sz w:val="22"/>
          <w:szCs w:val="22"/>
        </w:rPr>
        <w:t xml:space="preserve"> </w:t>
      </w:r>
      <w:r w:rsidR="00973D8B" w:rsidRPr="00DA2781">
        <w:rPr>
          <w:rFonts w:ascii="Tahoma" w:hAnsi="Tahoma" w:cs="Tahoma"/>
          <w:sz w:val="22"/>
          <w:szCs w:val="22"/>
        </w:rPr>
        <w:t xml:space="preserve">tohoto článku smlouvy </w:t>
      </w:r>
      <w:r w:rsidR="00096B73" w:rsidRPr="00DA2781">
        <w:rPr>
          <w:rFonts w:ascii="Tahoma" w:hAnsi="Tahoma" w:cs="Tahoma"/>
          <w:b/>
          <w:sz w:val="22"/>
          <w:szCs w:val="22"/>
        </w:rPr>
        <w:t>(D</w:t>
      </w:r>
      <w:r w:rsidR="00052E07" w:rsidRPr="00DA2781">
        <w:rPr>
          <w:rFonts w:ascii="Tahoma" w:hAnsi="Tahoma" w:cs="Tahoma"/>
          <w:b/>
          <w:sz w:val="22"/>
          <w:szCs w:val="22"/>
        </w:rPr>
        <w:t>PZ</w:t>
      </w:r>
      <w:r w:rsidR="00096B73">
        <w:rPr>
          <w:rFonts w:ascii="Tahoma" w:hAnsi="Tahoma" w:cs="Tahoma"/>
          <w:b/>
          <w:sz w:val="22"/>
          <w:szCs w:val="22"/>
        </w:rPr>
        <w:t>)</w:t>
      </w:r>
      <w:r w:rsidRPr="00080BAF">
        <w:rPr>
          <w:rFonts w:ascii="Tahoma" w:hAnsi="Tahoma" w:cs="Tahoma"/>
          <w:sz w:val="22"/>
          <w:szCs w:val="22"/>
        </w:rPr>
        <w:t xml:space="preserve"> bud</w:t>
      </w:r>
      <w:r w:rsidR="004C09DB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="00446138">
        <w:rPr>
          <w:rFonts w:ascii="Tahoma" w:hAnsi="Tahoma" w:cs="Tahoma"/>
          <w:sz w:val="22"/>
          <w:szCs w:val="22"/>
        </w:rPr>
        <w:t xml:space="preserve">a příslušnému stavebnímu úřadu </w:t>
      </w:r>
      <w:r w:rsidRPr="00080BAF">
        <w:rPr>
          <w:rFonts w:ascii="Tahoma" w:hAnsi="Tahoma" w:cs="Tahoma"/>
          <w:sz w:val="22"/>
          <w:szCs w:val="22"/>
        </w:rPr>
        <w:t>dodán</w:t>
      </w:r>
      <w:r w:rsidR="004C09DB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1656ED">
        <w:rPr>
          <w:rFonts w:ascii="Tahoma" w:hAnsi="Tahoma" w:cs="Tahoma"/>
          <w:sz w:val="22"/>
          <w:szCs w:val="22"/>
        </w:rPr>
        <w:t>elektronicky</w:t>
      </w:r>
      <w:r w:rsidR="0086345F">
        <w:rPr>
          <w:rFonts w:ascii="Tahoma" w:hAnsi="Tahoma" w:cs="Tahoma"/>
          <w:sz w:val="22"/>
          <w:szCs w:val="22"/>
        </w:rPr>
        <w:t xml:space="preserve"> </w:t>
      </w:r>
      <w:r w:rsidRPr="00A57BE1">
        <w:rPr>
          <w:rFonts w:ascii="Tahoma" w:hAnsi="Tahoma" w:cs="Tahoma"/>
          <w:sz w:val="22"/>
          <w:szCs w:val="22"/>
        </w:rPr>
        <w:t>ve</w:t>
      </w:r>
      <w:r w:rsidRPr="00080BAF">
        <w:rPr>
          <w:rFonts w:ascii="Tahoma" w:hAnsi="Tahoma" w:cs="Tahoma"/>
          <w:sz w:val="22"/>
          <w:szCs w:val="22"/>
        </w:rPr>
        <w:t> formátu pro texty *.doc</w:t>
      </w:r>
      <w:r w:rsidR="00C2239E">
        <w:rPr>
          <w:rFonts w:ascii="Tahoma" w:hAnsi="Tahoma" w:cs="Tahoma"/>
          <w:sz w:val="22"/>
          <w:szCs w:val="22"/>
        </w:rPr>
        <w:t>/</w:t>
      </w:r>
      <w:proofErr w:type="spellStart"/>
      <w:r w:rsidR="00C2239E">
        <w:rPr>
          <w:rFonts w:ascii="Tahoma" w:hAnsi="Tahoma" w:cs="Tahoma"/>
          <w:sz w:val="22"/>
          <w:szCs w:val="22"/>
        </w:rPr>
        <w:t>docx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080BAF">
        <w:rPr>
          <w:rFonts w:ascii="Tahoma" w:hAnsi="Tahoma" w:cs="Tahoma"/>
          <w:sz w:val="22"/>
          <w:szCs w:val="22"/>
        </w:rPr>
        <w:t>rtf</w:t>
      </w:r>
      <w:proofErr w:type="spellEnd"/>
      <w:r w:rsidRPr="00080BAF">
        <w:rPr>
          <w:rFonts w:ascii="Tahoma" w:hAnsi="Tahoma" w:cs="Tahoma"/>
          <w:sz w:val="22"/>
          <w:szCs w:val="22"/>
        </w:rPr>
        <w:t>),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rozpočty a výkazy výměr *.</w:t>
      </w:r>
      <w:proofErr w:type="spellStart"/>
      <w:r w:rsidRPr="00080BAF">
        <w:rPr>
          <w:rFonts w:ascii="Tahoma" w:hAnsi="Tahoma" w:cs="Tahoma"/>
          <w:sz w:val="22"/>
          <w:szCs w:val="22"/>
        </w:rPr>
        <w:t>xls</w:t>
      </w:r>
      <w:proofErr w:type="spellEnd"/>
      <w:r w:rsidR="00C2239E">
        <w:rPr>
          <w:rFonts w:ascii="Tahoma" w:hAnsi="Tahoma" w:cs="Tahoma"/>
          <w:sz w:val="22"/>
          <w:szCs w:val="22"/>
        </w:rPr>
        <w:t>/</w:t>
      </w:r>
      <w:proofErr w:type="spellStart"/>
      <w:r w:rsidR="00EC6BB0">
        <w:rPr>
          <w:rFonts w:ascii="Tahoma" w:hAnsi="Tahoma" w:cs="Tahoma"/>
          <w:sz w:val="22"/>
          <w:szCs w:val="22"/>
        </w:rPr>
        <w:t>xlsx</w:t>
      </w:r>
      <w:proofErr w:type="spellEnd"/>
      <w:r w:rsidRPr="00080BAF">
        <w:rPr>
          <w:rFonts w:ascii="Tahoma" w:hAnsi="Tahoma" w:cs="Tahoma"/>
          <w:sz w:val="22"/>
          <w:szCs w:val="22"/>
        </w:rPr>
        <w:t>, pro skenované dokumenty *.</w:t>
      </w:r>
      <w:proofErr w:type="spellStart"/>
      <w:r w:rsidRPr="00080BAF">
        <w:rPr>
          <w:rFonts w:ascii="Tahoma" w:hAnsi="Tahoma" w:cs="Tahoma"/>
          <w:sz w:val="22"/>
          <w:szCs w:val="22"/>
        </w:rPr>
        <w:t>pdf</w:t>
      </w:r>
      <w:proofErr w:type="spellEnd"/>
      <w:r w:rsidRPr="00080BAF">
        <w:rPr>
          <w:rFonts w:ascii="Tahoma" w:hAnsi="Tahoma" w:cs="Tahoma"/>
          <w:sz w:val="22"/>
          <w:szCs w:val="22"/>
        </w:rPr>
        <w:t>, pro výkresovou dokumentaci *.</w:t>
      </w:r>
      <w:proofErr w:type="spellStart"/>
      <w:r w:rsidRPr="00080BAF">
        <w:rPr>
          <w:rFonts w:ascii="Tahoma" w:hAnsi="Tahoma" w:cs="Tahoma"/>
          <w:sz w:val="22"/>
          <w:szCs w:val="22"/>
        </w:rPr>
        <w:t>dwg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</w:t>
      </w:r>
      <w:bookmarkStart w:id="9" w:name="_Hlk162253503"/>
      <w:r w:rsidRPr="00080BAF">
        <w:rPr>
          <w:rFonts w:ascii="Tahoma" w:hAnsi="Tahoma" w:cs="Tahoma"/>
          <w:sz w:val="22"/>
          <w:szCs w:val="22"/>
        </w:rPr>
        <w:t>a zároveň *.</w:t>
      </w:r>
      <w:proofErr w:type="spellStart"/>
      <w:r w:rsidRPr="00080BAF">
        <w:rPr>
          <w:rFonts w:ascii="Tahoma" w:hAnsi="Tahoma" w:cs="Tahoma"/>
          <w:sz w:val="22"/>
          <w:szCs w:val="22"/>
        </w:rPr>
        <w:t>pdf</w:t>
      </w:r>
      <w:bookmarkEnd w:id="9"/>
      <w:proofErr w:type="spellEnd"/>
      <w:r w:rsidR="009B0F39">
        <w:rPr>
          <w:rFonts w:ascii="Tahoma" w:hAnsi="Tahoma" w:cs="Tahoma"/>
          <w:sz w:val="22"/>
          <w:szCs w:val="22"/>
        </w:rPr>
        <w:t>;</w:t>
      </w:r>
      <w:r w:rsidR="009B0F39" w:rsidRPr="009B0F39">
        <w:rPr>
          <w:rFonts w:ascii="Tahoma" w:hAnsi="Tahoma" w:cs="Tahoma"/>
          <w:b/>
          <w:bCs/>
          <w:u w:val="single"/>
        </w:rPr>
        <w:t xml:space="preserve">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listinn</w:t>
      </w:r>
      <w:r w:rsidR="00200D7E">
        <w:rPr>
          <w:rFonts w:ascii="Tahoma" w:hAnsi="Tahoma" w:cs="Tahoma"/>
          <w:bCs/>
          <w:sz w:val="22"/>
          <w:szCs w:val="22"/>
          <w:u w:val="single"/>
        </w:rPr>
        <w:t>é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9B0F39">
        <w:rPr>
          <w:rFonts w:ascii="Tahoma" w:hAnsi="Tahoma" w:cs="Tahoma"/>
          <w:bCs/>
          <w:sz w:val="22"/>
          <w:szCs w:val="22"/>
          <w:u w:val="single"/>
        </w:rPr>
        <w:t>vyhotovení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 a jejich předání</w:t>
      </w:r>
      <w:r w:rsidR="009B0F39">
        <w:rPr>
          <w:rFonts w:ascii="Tahoma" w:hAnsi="Tahoma" w:cs="Tahoma"/>
          <w:bCs/>
          <w:sz w:val="22"/>
          <w:szCs w:val="22"/>
          <w:u w:val="single"/>
        </w:rPr>
        <w:t xml:space="preserve"> příslušnému stavebnímu úřadu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zajistí zhotovitel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v takovém počtu</w:t>
      </w:r>
      <w:r w:rsidR="009B0F39" w:rsidRPr="009B0F39">
        <w:rPr>
          <w:rFonts w:ascii="Tahoma" w:hAnsi="Tahoma" w:cs="Tahoma"/>
          <w:sz w:val="22"/>
          <w:szCs w:val="22"/>
        </w:rPr>
        <w:t>, který bude požadovat stavební úřad pro zahájení příslušných správních řízení.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>P</w:t>
      </w:r>
      <w:r w:rsidRPr="009A3A27">
        <w:rPr>
          <w:rFonts w:ascii="Tahoma" w:hAnsi="Tahoma" w:cs="Tahoma"/>
          <w:sz w:val="22"/>
          <w:szCs w:val="22"/>
        </w:rPr>
        <w:t xml:space="preserve">o </w:t>
      </w:r>
      <w:r w:rsidR="00200D7E">
        <w:rPr>
          <w:rFonts w:ascii="Tahoma" w:hAnsi="Tahoma" w:cs="Tahoma"/>
          <w:sz w:val="22"/>
          <w:szCs w:val="22"/>
        </w:rPr>
        <w:t>nabytí právní moci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 xml:space="preserve">příslušných </w:t>
      </w:r>
      <w:r w:rsidRPr="009A3A27">
        <w:rPr>
          <w:rFonts w:ascii="Tahoma" w:hAnsi="Tahoma" w:cs="Tahoma"/>
          <w:sz w:val="22"/>
          <w:szCs w:val="22"/>
        </w:rPr>
        <w:t>rozhodnutí</w:t>
      </w:r>
      <w:r w:rsidR="00200D7E">
        <w:rPr>
          <w:rFonts w:ascii="Tahoma" w:hAnsi="Tahoma" w:cs="Tahoma"/>
          <w:sz w:val="22"/>
          <w:szCs w:val="22"/>
        </w:rPr>
        <w:t xml:space="preserve"> budou</w:t>
      </w:r>
      <w:r w:rsidRPr="009A3A27">
        <w:rPr>
          <w:rFonts w:ascii="Tahoma" w:hAnsi="Tahoma" w:cs="Tahoma"/>
          <w:sz w:val="22"/>
          <w:szCs w:val="22"/>
        </w:rPr>
        <w:t xml:space="preserve"> objednateli</w:t>
      </w:r>
      <w:r w:rsidR="00200D7E">
        <w:rPr>
          <w:rFonts w:ascii="Tahoma" w:hAnsi="Tahoma" w:cs="Tahoma"/>
          <w:sz w:val="22"/>
          <w:szCs w:val="22"/>
        </w:rPr>
        <w:t xml:space="preserve"> bezodkladně</w:t>
      </w:r>
      <w:r w:rsidRPr="009A3A27">
        <w:rPr>
          <w:rFonts w:ascii="Tahoma" w:hAnsi="Tahoma" w:cs="Tahoma"/>
          <w:sz w:val="22"/>
          <w:szCs w:val="22"/>
        </w:rPr>
        <w:t xml:space="preserve"> předány dokumentace ověřené stavebním úřadem,</w:t>
      </w:r>
    </w:p>
    <w:p w14:paraId="04505CF8" w14:textId="697592FD" w:rsidR="00B33167" w:rsidRPr="00DA2781" w:rsidRDefault="00A54991" w:rsidP="00AA2B28">
      <w:pPr>
        <w:pStyle w:val="slovanPododstavecSmlouvy"/>
        <w:numPr>
          <w:ilvl w:val="0"/>
          <w:numId w:val="15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eastAsia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lastRenderedPageBreak/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 xml:space="preserve">2 </w:t>
      </w:r>
      <w:r w:rsidRPr="00A76AB6">
        <w:rPr>
          <w:rFonts w:ascii="Tahoma" w:hAnsi="Tahoma" w:cs="Tahoma"/>
          <w:b/>
          <w:sz w:val="22"/>
          <w:szCs w:val="22"/>
        </w:rPr>
        <w:t>bodu</w:t>
      </w:r>
      <w:r w:rsidR="00A51282" w:rsidRPr="00A76AB6">
        <w:rPr>
          <w:rFonts w:ascii="Tahoma" w:hAnsi="Tahoma" w:cs="Tahoma"/>
          <w:b/>
          <w:sz w:val="22"/>
          <w:szCs w:val="22"/>
        </w:rPr>
        <w:t xml:space="preserve"> 2.</w:t>
      </w:r>
      <w:r w:rsidR="00A76AB6" w:rsidRPr="00A76AB6">
        <w:rPr>
          <w:rFonts w:ascii="Tahoma" w:hAnsi="Tahoma" w:cs="Tahoma"/>
          <w:b/>
          <w:sz w:val="22"/>
          <w:szCs w:val="22"/>
        </w:rPr>
        <w:t>4</w:t>
      </w:r>
      <w:r w:rsidR="00A51282" w:rsidRPr="00A76AB6">
        <w:rPr>
          <w:rFonts w:ascii="Tahoma" w:hAnsi="Tahoma" w:cs="Tahoma"/>
          <w:b/>
          <w:sz w:val="22"/>
          <w:szCs w:val="22"/>
        </w:rPr>
        <w:t xml:space="preserve"> </w:t>
      </w:r>
      <w:r w:rsidR="00973D8B" w:rsidRPr="00A76AB6">
        <w:rPr>
          <w:rFonts w:ascii="Tahoma" w:hAnsi="Tahoma" w:cs="Tahoma"/>
          <w:sz w:val="22"/>
          <w:szCs w:val="22"/>
        </w:rPr>
        <w:t>toh</w:t>
      </w:r>
      <w:r w:rsidR="00973D8B" w:rsidRPr="00DA2781">
        <w:rPr>
          <w:rFonts w:ascii="Tahoma" w:hAnsi="Tahoma" w:cs="Tahoma"/>
          <w:sz w:val="22"/>
          <w:szCs w:val="22"/>
        </w:rPr>
        <w:t xml:space="preserve">oto článku smlouvy </w:t>
      </w:r>
      <w:r w:rsidR="00096B73" w:rsidRPr="00DA2781">
        <w:rPr>
          <w:rFonts w:ascii="Tahoma" w:hAnsi="Tahoma" w:cs="Tahoma"/>
          <w:b/>
          <w:sz w:val="22"/>
          <w:szCs w:val="22"/>
        </w:rPr>
        <w:t>(DPS)</w:t>
      </w:r>
      <w:r w:rsidR="005751E4" w:rsidRPr="00DA2781">
        <w:rPr>
          <w:rFonts w:ascii="Tahoma" w:hAnsi="Tahoma" w:cs="Tahoma"/>
          <w:sz w:val="22"/>
          <w:szCs w:val="22"/>
        </w:rPr>
        <w:t xml:space="preserve"> </w:t>
      </w:r>
      <w:r w:rsidRPr="00DA2781">
        <w:rPr>
          <w:rFonts w:ascii="Tahoma" w:hAnsi="Tahoma" w:cs="Tahoma"/>
          <w:sz w:val="22"/>
          <w:szCs w:val="22"/>
        </w:rPr>
        <w:t>bud</w:t>
      </w:r>
      <w:r w:rsidR="004C09DB" w:rsidRPr="00DA2781">
        <w:rPr>
          <w:rFonts w:ascii="Tahoma" w:hAnsi="Tahoma" w:cs="Tahoma"/>
          <w:sz w:val="22"/>
          <w:szCs w:val="22"/>
        </w:rPr>
        <w:t>e</w:t>
      </w:r>
      <w:r w:rsidRPr="00DA2781">
        <w:rPr>
          <w:rFonts w:ascii="Tahoma" w:hAnsi="Tahoma" w:cs="Tahoma"/>
          <w:sz w:val="22"/>
          <w:szCs w:val="22"/>
        </w:rPr>
        <w:t xml:space="preserve"> objednateli dodán</w:t>
      </w:r>
      <w:r w:rsidR="004C09DB" w:rsidRPr="00DA2781">
        <w:rPr>
          <w:rFonts w:ascii="Tahoma" w:hAnsi="Tahoma" w:cs="Tahoma"/>
          <w:sz w:val="22"/>
          <w:szCs w:val="22"/>
        </w:rPr>
        <w:t>a</w:t>
      </w:r>
      <w:r w:rsidRPr="00DA2781">
        <w:rPr>
          <w:rFonts w:ascii="Tahoma" w:hAnsi="Tahoma" w:cs="Tahoma"/>
          <w:sz w:val="22"/>
          <w:szCs w:val="22"/>
        </w:rPr>
        <w:t xml:space="preserve"> ve </w:t>
      </w:r>
      <w:r w:rsidR="008E32D3">
        <w:rPr>
          <w:rFonts w:ascii="Tahoma" w:hAnsi="Tahoma" w:cs="Tahoma"/>
          <w:sz w:val="22"/>
          <w:szCs w:val="22"/>
        </w:rPr>
        <w:t>4</w:t>
      </w:r>
      <w:r w:rsidRPr="00DA2781">
        <w:rPr>
          <w:rFonts w:ascii="Tahoma" w:hAnsi="Tahoma" w:cs="Tahoma"/>
          <w:sz w:val="22"/>
          <w:szCs w:val="22"/>
        </w:rPr>
        <w:t xml:space="preserve"> </w:t>
      </w:r>
      <w:r w:rsidR="003F2690" w:rsidRPr="00DA2781">
        <w:rPr>
          <w:rFonts w:ascii="Tahoma" w:hAnsi="Tahoma" w:cs="Tahoma"/>
          <w:iCs/>
          <w:sz w:val="22"/>
          <w:szCs w:val="22"/>
        </w:rPr>
        <w:t xml:space="preserve">listinných </w:t>
      </w:r>
      <w:r w:rsidRPr="00DA2781">
        <w:rPr>
          <w:rFonts w:ascii="Tahoma" w:hAnsi="Tahoma" w:cs="Tahoma"/>
          <w:sz w:val="22"/>
          <w:szCs w:val="22"/>
        </w:rPr>
        <w:t>vyhotoveních a</w:t>
      </w:r>
      <w:r w:rsidR="00C273BB" w:rsidRPr="00DA2781">
        <w:rPr>
          <w:rFonts w:ascii="Tahoma" w:hAnsi="Tahoma" w:cs="Tahoma"/>
          <w:sz w:val="22"/>
          <w:szCs w:val="22"/>
        </w:rPr>
        <w:t> </w:t>
      </w:r>
      <w:r w:rsidR="000678D4" w:rsidRPr="00DA2781">
        <w:rPr>
          <w:rFonts w:ascii="Tahoma" w:hAnsi="Tahoma" w:cs="Tahoma"/>
          <w:sz w:val="22"/>
          <w:szCs w:val="22"/>
        </w:rPr>
        <w:t>elektronicky</w:t>
      </w:r>
      <w:r w:rsidR="00DA2781" w:rsidRPr="00DA2781">
        <w:rPr>
          <w:rFonts w:ascii="Tahoma" w:hAnsi="Tahoma" w:cs="Tahoma"/>
          <w:sz w:val="22"/>
          <w:szCs w:val="22"/>
        </w:rPr>
        <w:t>,</w:t>
      </w:r>
      <w:r w:rsidR="000678D4" w:rsidRPr="00DA2781">
        <w:rPr>
          <w:rFonts w:ascii="Tahoma" w:hAnsi="Tahoma" w:cs="Tahoma"/>
          <w:sz w:val="22"/>
          <w:szCs w:val="22"/>
        </w:rPr>
        <w:t xml:space="preserve"> </w:t>
      </w:r>
      <w:r w:rsidRPr="00DA2781">
        <w:rPr>
          <w:rFonts w:ascii="Tahoma" w:hAnsi="Tahoma" w:cs="Tahoma"/>
          <w:sz w:val="22"/>
          <w:szCs w:val="22"/>
        </w:rPr>
        <w:t>ve formátu pro texty *.doc</w:t>
      </w:r>
      <w:r w:rsidR="00787F9E" w:rsidRPr="00DA2781">
        <w:rPr>
          <w:rFonts w:ascii="Tahoma" w:hAnsi="Tahoma" w:cs="Tahoma"/>
          <w:sz w:val="22"/>
          <w:szCs w:val="22"/>
        </w:rPr>
        <w:t>/</w:t>
      </w:r>
      <w:proofErr w:type="spellStart"/>
      <w:r w:rsidR="00787F9E" w:rsidRPr="00DA2781">
        <w:rPr>
          <w:rFonts w:ascii="Tahoma" w:hAnsi="Tahoma" w:cs="Tahoma"/>
          <w:sz w:val="22"/>
          <w:szCs w:val="22"/>
        </w:rPr>
        <w:t>docx</w:t>
      </w:r>
      <w:proofErr w:type="spellEnd"/>
      <w:r w:rsidRPr="00DA2781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DA2781">
        <w:rPr>
          <w:rFonts w:ascii="Tahoma" w:hAnsi="Tahoma" w:cs="Tahoma"/>
          <w:sz w:val="22"/>
          <w:szCs w:val="22"/>
        </w:rPr>
        <w:t>rtf</w:t>
      </w:r>
      <w:proofErr w:type="spellEnd"/>
      <w:r w:rsidRPr="00DA2781">
        <w:rPr>
          <w:rFonts w:ascii="Tahoma" w:hAnsi="Tahoma" w:cs="Tahoma"/>
          <w:sz w:val="22"/>
          <w:szCs w:val="22"/>
        </w:rPr>
        <w:t>), pro rozpočty a výkazy výměr *.</w:t>
      </w:r>
      <w:proofErr w:type="spellStart"/>
      <w:r w:rsidRPr="00DA2781">
        <w:rPr>
          <w:rFonts w:ascii="Tahoma" w:hAnsi="Tahoma" w:cs="Tahoma"/>
          <w:sz w:val="22"/>
          <w:szCs w:val="22"/>
        </w:rPr>
        <w:t>xls</w:t>
      </w:r>
      <w:proofErr w:type="spellEnd"/>
      <w:r w:rsidR="00787F9E" w:rsidRPr="00DA2781">
        <w:rPr>
          <w:rFonts w:ascii="Tahoma" w:hAnsi="Tahoma" w:cs="Tahoma"/>
          <w:sz w:val="22"/>
          <w:szCs w:val="22"/>
        </w:rPr>
        <w:t>/</w:t>
      </w:r>
      <w:proofErr w:type="spellStart"/>
      <w:r w:rsidR="00787F9E" w:rsidRPr="00DA2781">
        <w:rPr>
          <w:rFonts w:ascii="Tahoma" w:hAnsi="Tahoma" w:cs="Tahoma"/>
          <w:sz w:val="22"/>
          <w:szCs w:val="22"/>
        </w:rPr>
        <w:t>xlsx</w:t>
      </w:r>
      <w:proofErr w:type="spellEnd"/>
      <w:r w:rsidRPr="00DA2781">
        <w:rPr>
          <w:rFonts w:ascii="Tahoma" w:hAnsi="Tahoma" w:cs="Tahoma"/>
          <w:sz w:val="22"/>
          <w:szCs w:val="22"/>
        </w:rPr>
        <w:t>, pro</w:t>
      </w:r>
      <w:r w:rsidR="00C273BB" w:rsidRPr="00DA2781">
        <w:rPr>
          <w:rFonts w:ascii="Tahoma" w:hAnsi="Tahoma" w:cs="Tahoma"/>
          <w:sz w:val="22"/>
          <w:szCs w:val="22"/>
        </w:rPr>
        <w:t> </w:t>
      </w:r>
      <w:r w:rsidRPr="00DA2781">
        <w:rPr>
          <w:rFonts w:ascii="Tahoma" w:hAnsi="Tahoma" w:cs="Tahoma"/>
          <w:sz w:val="22"/>
          <w:szCs w:val="22"/>
        </w:rPr>
        <w:t>skenované dokumenty *.</w:t>
      </w:r>
      <w:proofErr w:type="spellStart"/>
      <w:r w:rsidRPr="00DA2781">
        <w:rPr>
          <w:rFonts w:ascii="Tahoma" w:hAnsi="Tahoma" w:cs="Tahoma"/>
          <w:sz w:val="22"/>
          <w:szCs w:val="22"/>
        </w:rPr>
        <w:t>pdf</w:t>
      </w:r>
      <w:proofErr w:type="spellEnd"/>
      <w:r w:rsidRPr="00DA2781">
        <w:rPr>
          <w:rFonts w:ascii="Tahoma" w:hAnsi="Tahoma" w:cs="Tahoma"/>
          <w:sz w:val="22"/>
          <w:szCs w:val="22"/>
        </w:rPr>
        <w:t>, pro výkresovou dokumentaci *.</w:t>
      </w:r>
      <w:proofErr w:type="spellStart"/>
      <w:r w:rsidRPr="00DA2781">
        <w:rPr>
          <w:rFonts w:ascii="Tahoma" w:hAnsi="Tahoma" w:cs="Tahoma"/>
          <w:sz w:val="22"/>
          <w:szCs w:val="22"/>
        </w:rPr>
        <w:t>dwg</w:t>
      </w:r>
      <w:proofErr w:type="spellEnd"/>
      <w:r w:rsidRPr="00DA2781">
        <w:rPr>
          <w:rFonts w:ascii="Tahoma" w:hAnsi="Tahoma" w:cs="Tahoma"/>
          <w:sz w:val="22"/>
          <w:szCs w:val="22"/>
        </w:rPr>
        <w:t xml:space="preserve"> a zároveň *.</w:t>
      </w:r>
      <w:proofErr w:type="spellStart"/>
      <w:r w:rsidRPr="00DA2781">
        <w:rPr>
          <w:rFonts w:ascii="Tahoma" w:hAnsi="Tahoma" w:cs="Tahoma"/>
          <w:sz w:val="22"/>
          <w:szCs w:val="22"/>
        </w:rPr>
        <w:t>pdf</w:t>
      </w:r>
      <w:proofErr w:type="spellEnd"/>
      <w:r w:rsidR="00B94F0B" w:rsidRPr="00DA2781">
        <w:rPr>
          <w:rFonts w:ascii="Tahoma" w:hAnsi="Tahoma" w:cs="Tahoma"/>
          <w:sz w:val="22"/>
          <w:szCs w:val="22"/>
        </w:rPr>
        <w:t>.</w:t>
      </w:r>
      <w:r w:rsidR="00BA6C59" w:rsidRPr="00DA2781">
        <w:rPr>
          <w:rFonts w:ascii="Tahoma" w:hAnsi="Tahoma" w:cs="Tahoma"/>
          <w:sz w:val="22"/>
          <w:szCs w:val="22"/>
        </w:rPr>
        <w:t xml:space="preserve"> </w:t>
      </w:r>
      <w:r w:rsidR="00B94F0B" w:rsidRPr="00DA2781">
        <w:rPr>
          <w:rFonts w:ascii="Tahoma" w:hAnsi="Tahoma" w:cs="Tahoma"/>
          <w:sz w:val="22"/>
          <w:szCs w:val="22"/>
        </w:rPr>
        <w:t>S</w:t>
      </w:r>
      <w:r w:rsidR="00BA6C59" w:rsidRPr="00DA2781">
        <w:rPr>
          <w:rFonts w:ascii="Tahoma" w:hAnsi="Tahoma" w:cs="Tahoma"/>
          <w:sz w:val="22"/>
          <w:szCs w:val="22"/>
        </w:rPr>
        <w:t>oupis prací bude objednateli dodán pouze v elektronické podobě</w:t>
      </w:r>
      <w:r w:rsidR="00B94F0B" w:rsidRPr="00DA2781">
        <w:rPr>
          <w:rFonts w:ascii="Tahoma" w:hAnsi="Tahoma" w:cs="Tahoma"/>
          <w:sz w:val="22"/>
          <w:szCs w:val="22"/>
        </w:rPr>
        <w:t>, a to ve verzi oceněné i neoceněné pro veřejnou zakázku</w:t>
      </w:r>
      <w:r w:rsidRPr="00DA2781">
        <w:rPr>
          <w:rFonts w:ascii="Tahoma" w:hAnsi="Tahoma" w:cs="Tahoma"/>
          <w:sz w:val="22"/>
          <w:szCs w:val="22"/>
        </w:rPr>
        <w:t>.</w:t>
      </w:r>
      <w:r w:rsidR="00AA7BB0" w:rsidRPr="00DA2781">
        <w:rPr>
          <w:rFonts w:ascii="Tahoma" w:hAnsi="Tahoma" w:cs="Tahoma"/>
          <w:sz w:val="22"/>
          <w:szCs w:val="22"/>
        </w:rPr>
        <w:t xml:space="preserve"> </w:t>
      </w:r>
      <w:r w:rsidR="00AA7BB0" w:rsidRPr="00DA2781">
        <w:rPr>
          <w:rFonts w:ascii="Tahoma" w:eastAsia="Tahoma" w:hAnsi="Tahoma" w:cs="Tahoma"/>
          <w:sz w:val="22"/>
          <w:szCs w:val="22"/>
        </w:rPr>
        <w:t xml:space="preserve">V případě, že v průběhu výběru zhotovitele stavby dojde ke změnám v DPS, předá zhotovitel objednateli DPS upravenou o veškeré změny provedené během výběru zhotovitele stavby </w:t>
      </w:r>
      <w:r w:rsidR="00DA2781" w:rsidRPr="00DA2781">
        <w:rPr>
          <w:rFonts w:ascii="Tahoma" w:eastAsia="Tahoma" w:hAnsi="Tahoma" w:cs="Tahoma"/>
          <w:sz w:val="22"/>
          <w:szCs w:val="22"/>
        </w:rPr>
        <w:t>3</w:t>
      </w:r>
      <w:r w:rsidR="00AA7BB0" w:rsidRPr="00DA2781">
        <w:rPr>
          <w:rFonts w:ascii="Tahoma" w:eastAsia="Tahoma" w:hAnsi="Tahoma" w:cs="Tahoma"/>
          <w:sz w:val="22"/>
          <w:szCs w:val="22"/>
        </w:rPr>
        <w:t xml:space="preserve"> v listinném vyhotovení</w:t>
      </w:r>
      <w:r w:rsidR="001C6150" w:rsidRPr="00DA2781">
        <w:rPr>
          <w:rFonts w:ascii="Tahoma" w:eastAsia="Tahoma" w:hAnsi="Tahoma" w:cs="Tahoma"/>
          <w:sz w:val="22"/>
          <w:szCs w:val="22"/>
        </w:rPr>
        <w:t xml:space="preserve"> </w:t>
      </w:r>
      <w:r w:rsidR="00AA7BB0" w:rsidRPr="00DA2781">
        <w:rPr>
          <w:rFonts w:ascii="Tahoma" w:eastAsia="Tahoma" w:hAnsi="Tahoma" w:cs="Tahoma"/>
          <w:sz w:val="22"/>
          <w:szCs w:val="22"/>
        </w:rPr>
        <w:t>a</w:t>
      </w:r>
      <w:r w:rsidR="004971A5" w:rsidRPr="00DA2781">
        <w:rPr>
          <w:rFonts w:ascii="Tahoma" w:eastAsia="Tahoma" w:hAnsi="Tahoma" w:cs="Tahoma"/>
          <w:sz w:val="22"/>
          <w:szCs w:val="22"/>
        </w:rPr>
        <w:t> </w:t>
      </w:r>
      <w:r w:rsidR="00006CA4" w:rsidRPr="00DA2781">
        <w:rPr>
          <w:rFonts w:ascii="Tahoma" w:eastAsia="Tahoma" w:hAnsi="Tahoma" w:cs="Tahoma"/>
          <w:sz w:val="22"/>
          <w:szCs w:val="22"/>
        </w:rPr>
        <w:t>elektronicky</w:t>
      </w:r>
      <w:r w:rsidR="00AA7BB0" w:rsidRPr="00DA2781">
        <w:rPr>
          <w:rFonts w:ascii="Tahoma" w:eastAsia="Tahoma" w:hAnsi="Tahoma" w:cs="Tahoma"/>
          <w:sz w:val="22"/>
          <w:szCs w:val="22"/>
        </w:rPr>
        <w:t>, a to do 10 dnů od obdržení výzvy objednatele.</w:t>
      </w:r>
    </w:p>
    <w:p w14:paraId="1A0B3AE3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Projektov</w:t>
      </w:r>
      <w:r w:rsidR="0073358E">
        <w:rPr>
          <w:rFonts w:ascii="Tahoma" w:hAnsi="Tahoma" w:cs="Tahoma"/>
          <w:sz w:val="22"/>
          <w:szCs w:val="22"/>
        </w:rPr>
        <w:t>á dokumentace bude zpracována v </w:t>
      </w:r>
      <w:r w:rsidRPr="00080BAF">
        <w:rPr>
          <w:rFonts w:ascii="Tahoma" w:hAnsi="Tahoma" w:cs="Tahoma"/>
          <w:sz w:val="22"/>
          <w:szCs w:val="22"/>
        </w:rPr>
        <w:t>souladu se</w:t>
      </w:r>
      <w:r w:rsidR="0073358E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zákon</w:t>
      </w:r>
      <w:r w:rsidR="00C273BB">
        <w:rPr>
          <w:rFonts w:ascii="Tahoma" w:hAnsi="Tahoma" w:cs="Tahoma"/>
          <w:sz w:val="22"/>
          <w:szCs w:val="22"/>
        </w:rPr>
        <w:t>em č. 309/2006 </w:t>
      </w:r>
      <w:r w:rsidRPr="00080BAF">
        <w:rPr>
          <w:rFonts w:ascii="Tahoma" w:hAnsi="Tahoma" w:cs="Tahoma"/>
          <w:sz w:val="22"/>
          <w:szCs w:val="22"/>
        </w:rPr>
        <w:t>Sb., kterým se upravují další požadavky bezpečnosti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v pracovněprávních vztazích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</w:t>
      </w:r>
      <w:r w:rsidR="00B33167">
        <w:rPr>
          <w:rFonts w:ascii="Tahoma" w:hAnsi="Tahoma" w:cs="Tahoma"/>
          <w:sz w:val="22"/>
          <w:szCs w:val="22"/>
        </w:rPr>
        <w:t> zajištění bezpečnosti a ochrany zdraví při </w:t>
      </w:r>
      <w:r w:rsidRPr="00080BAF">
        <w:rPr>
          <w:rFonts w:ascii="Tahoma" w:hAnsi="Tahoma" w:cs="Tahoma"/>
          <w:sz w:val="22"/>
          <w:szCs w:val="22"/>
        </w:rPr>
        <w:t>činnosti nebo poskytování služeb mimo pracovněprávní vztahy (zákon o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zajištění dalších podmínek bezpečnosti a</w:t>
      </w:r>
      <w:r w:rsidR="00B33167">
        <w:rPr>
          <w:rFonts w:ascii="Tahoma" w:hAnsi="Tahoma" w:cs="Tahoma"/>
          <w:sz w:val="22"/>
          <w:szCs w:val="22"/>
        </w:rPr>
        <w:t> ochrany zdraví při </w:t>
      </w:r>
      <w:r w:rsidRPr="00080BAF">
        <w:rPr>
          <w:rFonts w:ascii="Tahoma" w:hAnsi="Tahoma" w:cs="Tahoma"/>
          <w:sz w:val="22"/>
          <w:szCs w:val="22"/>
        </w:rPr>
        <w:t>práci)</w:t>
      </w:r>
      <w:r w:rsidR="00213AEF" w:rsidRPr="00080BAF">
        <w:rPr>
          <w:rFonts w:ascii="Tahoma" w:hAnsi="Tahoma" w:cs="Tahoma"/>
          <w:sz w:val="22"/>
          <w:szCs w:val="22"/>
        </w:rPr>
        <w:t>, ve</w:t>
      </w:r>
      <w:r w:rsidR="00B33167">
        <w:rPr>
          <w:rFonts w:ascii="Tahoma" w:hAnsi="Tahoma" w:cs="Tahoma"/>
          <w:sz w:val="22"/>
          <w:szCs w:val="22"/>
        </w:rPr>
        <w:t> </w:t>
      </w:r>
      <w:r w:rsidR="00213AEF" w:rsidRPr="00080BAF">
        <w:rPr>
          <w:rFonts w:ascii="Tahoma" w:hAnsi="Tahoma" w:cs="Tahoma"/>
          <w:sz w:val="22"/>
          <w:szCs w:val="22"/>
        </w:rPr>
        <w:t>znění pozdějších předpisů</w:t>
      </w:r>
      <w:r w:rsidR="00D0671D">
        <w:rPr>
          <w:rFonts w:ascii="Tahoma" w:hAnsi="Tahoma" w:cs="Tahoma"/>
          <w:sz w:val="22"/>
          <w:szCs w:val="22"/>
        </w:rPr>
        <w:t xml:space="preserve"> </w:t>
      </w:r>
      <w:r w:rsidR="00D0671D" w:rsidRPr="00224933">
        <w:rPr>
          <w:rFonts w:ascii="Tahoma" w:hAnsi="Tahoma" w:cs="Tahoma"/>
          <w:sz w:val="22"/>
          <w:szCs w:val="22"/>
        </w:rPr>
        <w:t>(dále jen zákon č. 309/2006 Sb.“)</w:t>
      </w:r>
      <w:r w:rsidRPr="00224933">
        <w:rPr>
          <w:rFonts w:ascii="Tahoma" w:hAnsi="Tahoma" w:cs="Tahoma"/>
          <w:sz w:val="22"/>
          <w:szCs w:val="22"/>
        </w:rPr>
        <w:t>.</w:t>
      </w:r>
      <w:r w:rsidR="0014374F" w:rsidRPr="00224933">
        <w:rPr>
          <w:rFonts w:ascii="Tahoma" w:hAnsi="Tahoma" w:cs="Tahoma"/>
          <w:sz w:val="22"/>
          <w:szCs w:val="22"/>
        </w:rPr>
        <w:t xml:space="preserve"> Součástí projektové dokumentace bude plán bezpe</w:t>
      </w:r>
      <w:r w:rsidR="0014374F" w:rsidRPr="00080BAF">
        <w:rPr>
          <w:rFonts w:ascii="Tahoma" w:hAnsi="Tahoma" w:cs="Tahoma"/>
          <w:sz w:val="22"/>
          <w:szCs w:val="22"/>
        </w:rPr>
        <w:t xml:space="preserve">čnosti a ochrany zdraví při práci na staveništi (dále jen </w:t>
      </w:r>
      <w:r w:rsidR="00B33167">
        <w:rPr>
          <w:rFonts w:ascii="Tahoma" w:hAnsi="Tahoma" w:cs="Tahoma"/>
          <w:sz w:val="22"/>
          <w:szCs w:val="22"/>
        </w:rPr>
        <w:t>„</w:t>
      </w:r>
      <w:r w:rsidR="0014374F" w:rsidRPr="00080BAF">
        <w:rPr>
          <w:rFonts w:ascii="Tahoma" w:hAnsi="Tahoma" w:cs="Tahoma"/>
          <w:sz w:val="22"/>
          <w:szCs w:val="22"/>
        </w:rPr>
        <w:t>plán</w:t>
      </w:r>
      <w:r w:rsidR="00194340" w:rsidRPr="00080BAF">
        <w:rPr>
          <w:rFonts w:ascii="Tahoma" w:hAnsi="Tahoma" w:cs="Tahoma"/>
          <w:sz w:val="22"/>
          <w:szCs w:val="22"/>
        </w:rPr>
        <w:t xml:space="preserve"> BOZP</w:t>
      </w:r>
      <w:r w:rsidR="00B33167">
        <w:rPr>
          <w:rFonts w:ascii="Tahoma" w:hAnsi="Tahoma" w:cs="Tahoma"/>
          <w:sz w:val="22"/>
          <w:szCs w:val="22"/>
        </w:rPr>
        <w:t>“</w:t>
      </w:r>
      <w:r w:rsidR="0014374F" w:rsidRPr="00080BAF">
        <w:rPr>
          <w:rFonts w:ascii="Tahoma" w:hAnsi="Tahoma" w:cs="Tahoma"/>
          <w:sz w:val="22"/>
          <w:szCs w:val="22"/>
        </w:rPr>
        <w:t>) zpracovaný s ohledem na druh a</w:t>
      </w:r>
      <w:r w:rsidR="006D1B01">
        <w:rPr>
          <w:rFonts w:ascii="Tahoma" w:hAnsi="Tahoma" w:cs="Tahoma"/>
          <w:sz w:val="22"/>
          <w:szCs w:val="22"/>
        </w:rPr>
        <w:t> </w:t>
      </w:r>
      <w:r w:rsidR="0014374F" w:rsidRPr="00080BAF">
        <w:rPr>
          <w:rFonts w:ascii="Tahoma" w:hAnsi="Tahoma" w:cs="Tahoma"/>
          <w:sz w:val="22"/>
          <w:szCs w:val="22"/>
        </w:rPr>
        <w:t xml:space="preserve">velikost stavby tak, aby plně vyhovoval potřebám zajištění bezpečné a zdraví neohrožující práce. V plánu </w:t>
      </w:r>
      <w:r w:rsidR="00194340" w:rsidRPr="00080BAF">
        <w:rPr>
          <w:rFonts w:ascii="Tahoma" w:hAnsi="Tahoma" w:cs="Tahoma"/>
          <w:sz w:val="22"/>
          <w:szCs w:val="22"/>
        </w:rPr>
        <w:t xml:space="preserve">BOZP </w:t>
      </w:r>
      <w:r w:rsidR="0014374F" w:rsidRPr="00080BAF">
        <w:rPr>
          <w:rFonts w:ascii="Tahoma" w:hAnsi="Tahoma" w:cs="Tahoma"/>
          <w:sz w:val="22"/>
          <w:szCs w:val="22"/>
        </w:rPr>
        <w:t>budou uvedena potřebná opatření z hlediska časové potřeby i způsobu provedení</w:t>
      </w:r>
      <w:r w:rsidR="00117A68">
        <w:rPr>
          <w:rFonts w:ascii="Tahoma" w:hAnsi="Tahoma" w:cs="Tahoma"/>
          <w:sz w:val="22"/>
          <w:szCs w:val="22"/>
        </w:rPr>
        <w:t xml:space="preserve"> </w:t>
      </w:r>
      <w:r w:rsidR="00117A68" w:rsidRPr="006159B4">
        <w:rPr>
          <w:rFonts w:ascii="Tahoma" w:hAnsi="Tahoma" w:cs="Tahoma"/>
          <w:sz w:val="22"/>
          <w:szCs w:val="22"/>
        </w:rPr>
        <w:t>a zároveň zhotovitel v plánu BOZP uvede potřebný počet koordinátorů BOZP při realizaci stavby v závislosti na její složitosti, technologii provádění</w:t>
      </w:r>
      <w:r w:rsidR="00CC6DA5">
        <w:rPr>
          <w:rFonts w:ascii="Tahoma" w:hAnsi="Tahoma" w:cs="Tahoma"/>
          <w:sz w:val="22"/>
          <w:szCs w:val="22"/>
        </w:rPr>
        <w:t>,</w:t>
      </w:r>
      <w:r w:rsidR="00117A68" w:rsidRPr="006159B4">
        <w:rPr>
          <w:rFonts w:ascii="Tahoma" w:hAnsi="Tahoma" w:cs="Tahoma"/>
          <w:sz w:val="22"/>
          <w:szCs w:val="22"/>
        </w:rPr>
        <w:t xml:space="preserve"> časové náročnosti a etapizaci výstavby</w:t>
      </w:r>
      <w:r w:rsidR="0014374F" w:rsidRPr="006159B4">
        <w:rPr>
          <w:rFonts w:ascii="Tahoma" w:hAnsi="Tahoma" w:cs="Tahoma"/>
          <w:sz w:val="22"/>
          <w:szCs w:val="22"/>
        </w:rPr>
        <w:t>.</w:t>
      </w:r>
      <w:r w:rsidR="009E4FD3">
        <w:rPr>
          <w:rFonts w:ascii="Tahoma" w:hAnsi="Tahoma" w:cs="Tahoma"/>
          <w:sz w:val="22"/>
          <w:szCs w:val="22"/>
        </w:rPr>
        <w:t xml:space="preserve"> V</w:t>
      </w:r>
      <w:r w:rsidR="00F12C8C">
        <w:rPr>
          <w:rFonts w:ascii="Tahoma" w:hAnsi="Tahoma" w:cs="Tahoma"/>
          <w:sz w:val="22"/>
          <w:szCs w:val="22"/>
        </w:rPr>
        <w:t> </w:t>
      </w:r>
      <w:r w:rsidR="009E4FD3">
        <w:rPr>
          <w:rFonts w:ascii="Tahoma" w:hAnsi="Tahoma" w:cs="Tahoma"/>
          <w:sz w:val="22"/>
          <w:szCs w:val="22"/>
        </w:rPr>
        <w:t>případě</w:t>
      </w:r>
      <w:r w:rsidR="00F12C8C">
        <w:rPr>
          <w:rFonts w:ascii="Tahoma" w:hAnsi="Tahoma" w:cs="Tahoma"/>
          <w:sz w:val="22"/>
          <w:szCs w:val="22"/>
        </w:rPr>
        <w:t>, že bude potřeba více koordinátorů</w:t>
      </w:r>
      <w:r w:rsidR="00411248">
        <w:rPr>
          <w:rFonts w:ascii="Tahoma" w:hAnsi="Tahoma" w:cs="Tahoma"/>
          <w:sz w:val="22"/>
          <w:szCs w:val="22"/>
        </w:rPr>
        <w:t xml:space="preserve"> BOZP, jejich počet odůvodní</w:t>
      </w:r>
      <w:r w:rsidR="009E4FD3">
        <w:rPr>
          <w:rFonts w:ascii="Tahoma" w:hAnsi="Tahoma" w:cs="Tahoma"/>
          <w:sz w:val="22"/>
          <w:szCs w:val="22"/>
        </w:rPr>
        <w:t>.</w:t>
      </w:r>
    </w:p>
    <w:p w14:paraId="3BDED10F" w14:textId="77777777" w:rsidR="006A0240" w:rsidRPr="006D1B01" w:rsidRDefault="00797774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3358E">
        <w:rPr>
          <w:rFonts w:ascii="Tahoma" w:hAnsi="Tahoma" w:cs="Tahoma"/>
          <w:sz w:val="22"/>
          <w:szCs w:val="22"/>
        </w:rPr>
        <w:t>V případě, že by s ohledem na charakter či specifičnost projektované stavby nebyla cíleně některá ze</w:t>
      </w:r>
      <w:r w:rsidR="00256906">
        <w:rPr>
          <w:rFonts w:ascii="Tahoma" w:hAnsi="Tahoma" w:cs="Tahoma"/>
          <w:sz w:val="22"/>
          <w:szCs w:val="22"/>
        </w:rPr>
        <w:t> </w:t>
      </w:r>
      <w:r w:rsidRPr="0073358E">
        <w:rPr>
          <w:rFonts w:ascii="Tahoma" w:hAnsi="Tahoma" w:cs="Tahoma"/>
          <w:sz w:val="22"/>
          <w:szCs w:val="22"/>
        </w:rPr>
        <w:t>součástí p</w:t>
      </w:r>
      <w:r w:rsidR="00EC6AB4" w:rsidRPr="0073358E">
        <w:rPr>
          <w:rFonts w:ascii="Tahoma" w:hAnsi="Tahoma" w:cs="Tahoma"/>
          <w:sz w:val="22"/>
          <w:szCs w:val="22"/>
        </w:rPr>
        <w:t xml:space="preserve">rojektové dokumentace </w:t>
      </w:r>
      <w:r w:rsidR="0073358E">
        <w:rPr>
          <w:rFonts w:ascii="Tahoma" w:hAnsi="Tahoma" w:cs="Tahoma"/>
          <w:sz w:val="22"/>
          <w:szCs w:val="22"/>
        </w:rPr>
        <w:t>zpracovávána</w:t>
      </w:r>
      <w:r w:rsidR="00A35EA0">
        <w:rPr>
          <w:rFonts w:ascii="Tahoma" w:hAnsi="Tahoma" w:cs="Tahoma"/>
          <w:sz w:val="22"/>
          <w:szCs w:val="22"/>
        </w:rPr>
        <w:t>,</w:t>
      </w:r>
      <w:r w:rsidR="0073358E">
        <w:rPr>
          <w:rFonts w:ascii="Tahoma" w:hAnsi="Tahoma" w:cs="Tahoma"/>
          <w:sz w:val="22"/>
          <w:szCs w:val="22"/>
        </w:rPr>
        <w:t xml:space="preserve"> např. s ohledem na povahu a </w:t>
      </w:r>
      <w:r w:rsidR="00EC6AB4" w:rsidRPr="0073358E">
        <w:rPr>
          <w:rFonts w:ascii="Tahoma" w:hAnsi="Tahoma" w:cs="Tahoma"/>
          <w:sz w:val="22"/>
          <w:szCs w:val="22"/>
        </w:rPr>
        <w:t>rozsah stavby</w:t>
      </w:r>
      <w:r w:rsidRPr="0073358E">
        <w:rPr>
          <w:rFonts w:ascii="Tahoma" w:hAnsi="Tahoma" w:cs="Tahoma"/>
          <w:sz w:val="22"/>
          <w:szCs w:val="22"/>
        </w:rPr>
        <w:t xml:space="preserve">, </w:t>
      </w:r>
      <w:r w:rsidR="00EC6AB4" w:rsidRPr="0073358E">
        <w:rPr>
          <w:rFonts w:ascii="Tahoma" w:hAnsi="Tahoma" w:cs="Tahoma"/>
          <w:sz w:val="22"/>
          <w:szCs w:val="22"/>
        </w:rPr>
        <w:t xml:space="preserve">uvede </w:t>
      </w:r>
      <w:r w:rsidRPr="0073358E">
        <w:rPr>
          <w:rFonts w:ascii="Tahoma" w:hAnsi="Tahoma" w:cs="Tahoma"/>
          <w:sz w:val="22"/>
          <w:szCs w:val="22"/>
        </w:rPr>
        <w:t>zhotovitel v</w:t>
      </w:r>
      <w:r w:rsidR="00EC6AB4" w:rsidRPr="0073358E">
        <w:rPr>
          <w:rFonts w:ascii="Tahoma" w:hAnsi="Tahoma" w:cs="Tahoma"/>
          <w:sz w:val="22"/>
          <w:szCs w:val="22"/>
        </w:rPr>
        <w:t xml:space="preserve"> příslušných </w:t>
      </w:r>
      <w:r w:rsidR="001124BD" w:rsidRPr="0073358E">
        <w:rPr>
          <w:rFonts w:ascii="Tahoma" w:hAnsi="Tahoma" w:cs="Tahoma"/>
          <w:sz w:val="22"/>
          <w:szCs w:val="22"/>
        </w:rPr>
        <w:t>částech projektové dokumentace důvod, proč není potřeba tuto část projektové dokumentace zpracovávat.</w:t>
      </w:r>
    </w:p>
    <w:p w14:paraId="0C890679" w14:textId="23DE4F74" w:rsidR="4C5F9115" w:rsidRPr="00C90F75" w:rsidRDefault="001124BD" w:rsidP="00AA2B28">
      <w:pPr>
        <w:pStyle w:val="OdstavecSmlouvy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b/>
          <w:bCs/>
          <w:color w:val="FF00FF"/>
          <w:sz w:val="22"/>
          <w:szCs w:val="22"/>
        </w:rPr>
      </w:pPr>
      <w:r w:rsidRPr="00C90F75">
        <w:rPr>
          <w:rFonts w:ascii="Tahoma" w:hAnsi="Tahoma" w:cs="Tahoma"/>
          <w:b/>
          <w:bCs/>
          <w:sz w:val="22"/>
          <w:szCs w:val="22"/>
        </w:rPr>
        <w:t>Nad rámec příslušných vyhlášek uvedených v odst.</w:t>
      </w:r>
      <w:r w:rsidR="008A3F22" w:rsidRPr="00C90F75">
        <w:rPr>
          <w:rFonts w:ascii="Tahoma" w:hAnsi="Tahoma" w:cs="Tahoma"/>
          <w:b/>
          <w:bCs/>
          <w:sz w:val="22"/>
          <w:szCs w:val="22"/>
        </w:rPr>
        <w:t> </w:t>
      </w:r>
      <w:r w:rsidR="00033442" w:rsidRPr="00C90F75">
        <w:rPr>
          <w:rFonts w:ascii="Tahoma" w:hAnsi="Tahoma" w:cs="Tahoma"/>
          <w:b/>
          <w:bCs/>
          <w:sz w:val="22"/>
          <w:szCs w:val="22"/>
        </w:rPr>
        <w:t>2</w:t>
      </w:r>
      <w:r w:rsidRPr="00C90F75">
        <w:rPr>
          <w:rFonts w:ascii="Tahoma" w:hAnsi="Tahoma" w:cs="Tahoma"/>
          <w:b/>
          <w:bCs/>
          <w:sz w:val="22"/>
          <w:szCs w:val="22"/>
        </w:rPr>
        <w:t xml:space="preserve"> tohoto článku smlouvy bude s</w:t>
      </w:r>
      <w:r w:rsidR="00797774" w:rsidRPr="00C90F75">
        <w:rPr>
          <w:rFonts w:ascii="Tahoma" w:hAnsi="Tahoma" w:cs="Tahoma"/>
          <w:b/>
          <w:bCs/>
          <w:sz w:val="22"/>
          <w:szCs w:val="22"/>
        </w:rPr>
        <w:t>oučástí projektové dokumentace vždy samostatné</w:t>
      </w:r>
      <w:r w:rsidR="00A26611" w:rsidRPr="00C90F75">
        <w:rPr>
          <w:rFonts w:ascii="Tahoma" w:hAnsi="Tahoma" w:cs="Tahoma"/>
          <w:b/>
          <w:bCs/>
          <w:sz w:val="22"/>
          <w:szCs w:val="22"/>
        </w:rPr>
        <w:t xml:space="preserve"> písemné</w:t>
      </w:r>
      <w:r w:rsidR="00797774" w:rsidRPr="00C90F75">
        <w:rPr>
          <w:rFonts w:ascii="Tahoma" w:hAnsi="Tahoma" w:cs="Tahoma"/>
          <w:b/>
          <w:bCs/>
          <w:sz w:val="22"/>
          <w:szCs w:val="22"/>
        </w:rPr>
        <w:t xml:space="preserve"> stanovisko autorizovaného statika, v němž statik uvede části stavby, které posuzoval. </w:t>
      </w:r>
    </w:p>
    <w:p w14:paraId="1EC853B6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Objednatel se zavazuje řádně provedené dílo bez vad a nedodělků převzít a zaplatit za ně zhotoviteli cenu dle čl. VII této smlouvy.</w:t>
      </w:r>
    </w:p>
    <w:p w14:paraId="0640389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68C70F81" w14:textId="404F9CFF" w:rsidR="00A54991" w:rsidRPr="00080BAF" w:rsidRDefault="00A54991" w:rsidP="1035BEA9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Zhotovitel je povinen provést</w:t>
      </w:r>
      <w:r w:rsidR="00533B48" w:rsidRPr="1035BEA9">
        <w:rPr>
          <w:rFonts w:ascii="Tahoma" w:hAnsi="Tahoma" w:cs="Tahoma"/>
          <w:sz w:val="22"/>
          <w:szCs w:val="22"/>
        </w:rPr>
        <w:t xml:space="preserve"> (tj. dokončit a</w:t>
      </w:r>
      <w:r w:rsidRPr="1035BEA9">
        <w:rPr>
          <w:rFonts w:ascii="Tahoma" w:hAnsi="Tahoma" w:cs="Tahoma"/>
          <w:sz w:val="22"/>
          <w:szCs w:val="22"/>
        </w:rPr>
        <w:t xml:space="preserve"> předat objednateli</w:t>
      </w:r>
      <w:r w:rsidR="00CC4C8B">
        <w:rPr>
          <w:rFonts w:ascii="Tahoma" w:hAnsi="Tahoma" w:cs="Tahoma"/>
          <w:sz w:val="22"/>
          <w:szCs w:val="22"/>
        </w:rPr>
        <w:t xml:space="preserve"> k přejímacímu řízení</w:t>
      </w:r>
      <w:r w:rsidR="00533B48" w:rsidRPr="1035BEA9">
        <w:rPr>
          <w:rFonts w:ascii="Tahoma" w:hAnsi="Tahoma" w:cs="Tahoma"/>
          <w:sz w:val="22"/>
          <w:szCs w:val="22"/>
        </w:rPr>
        <w:t>)</w:t>
      </w:r>
      <w:r w:rsidRPr="1035BEA9">
        <w:rPr>
          <w:rFonts w:ascii="Tahoma" w:hAnsi="Tahoma" w:cs="Tahoma"/>
          <w:sz w:val="22"/>
          <w:szCs w:val="22"/>
        </w:rPr>
        <w:t xml:space="preserve"> jednotlivé části díla v těchto termínech:</w:t>
      </w:r>
    </w:p>
    <w:p w14:paraId="317717D3" w14:textId="5D1A51EC" w:rsidR="00FE470B" w:rsidRPr="00286D00" w:rsidRDefault="00567D38" w:rsidP="00AA2B28">
      <w:pPr>
        <w:pStyle w:val="OdstavecSmlouvy"/>
        <w:numPr>
          <w:ilvl w:val="0"/>
          <w:numId w:val="30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967CE">
        <w:rPr>
          <w:rFonts w:ascii="Tahoma" w:hAnsi="Tahoma" w:cs="Tahoma"/>
          <w:b/>
          <w:bCs/>
          <w:sz w:val="22"/>
          <w:szCs w:val="22"/>
        </w:rPr>
        <w:t>z</w:t>
      </w:r>
      <w:r w:rsidR="00D13398" w:rsidRPr="000967CE">
        <w:rPr>
          <w:rFonts w:ascii="Tahoma" w:hAnsi="Tahoma" w:cs="Tahoma"/>
          <w:b/>
          <w:bCs/>
          <w:sz w:val="22"/>
          <w:szCs w:val="22"/>
        </w:rPr>
        <w:t>aměření</w:t>
      </w:r>
      <w:r w:rsidRPr="000967CE">
        <w:rPr>
          <w:rFonts w:ascii="Tahoma" w:hAnsi="Tahoma" w:cs="Tahoma"/>
          <w:b/>
          <w:bCs/>
          <w:sz w:val="22"/>
          <w:szCs w:val="22"/>
        </w:rPr>
        <w:t>,</w:t>
      </w:r>
      <w:r w:rsidR="00F47057" w:rsidRPr="000967CE">
        <w:rPr>
          <w:rFonts w:ascii="Tahoma" w:hAnsi="Tahoma" w:cs="Tahoma"/>
          <w:b/>
          <w:bCs/>
          <w:sz w:val="22"/>
          <w:szCs w:val="22"/>
        </w:rPr>
        <w:t xml:space="preserve"> DSS</w:t>
      </w:r>
      <w:r w:rsidR="00FE470B" w:rsidRPr="000967CE">
        <w:rPr>
          <w:rFonts w:ascii="Tahoma" w:hAnsi="Tahoma" w:cs="Tahoma"/>
          <w:b/>
          <w:bCs/>
          <w:sz w:val="22"/>
          <w:szCs w:val="22"/>
        </w:rPr>
        <w:t xml:space="preserve"> </w:t>
      </w:r>
      <w:r w:rsidR="00FE470B" w:rsidRPr="00FE470B">
        <w:rPr>
          <w:rFonts w:ascii="Tahoma" w:hAnsi="Tahoma" w:cs="Tahoma"/>
          <w:b/>
          <w:bCs/>
          <w:sz w:val="22"/>
          <w:szCs w:val="22"/>
        </w:rPr>
        <w:t>a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 xml:space="preserve"> průzkumy</w:t>
      </w:r>
      <w:r w:rsidRPr="4C5F911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FE470B" w:rsidRPr="4C5F9115">
        <w:rPr>
          <w:rFonts w:ascii="Tahoma" w:hAnsi="Tahoma" w:cs="Tahoma"/>
          <w:sz w:val="22"/>
          <w:szCs w:val="22"/>
        </w:rPr>
        <w:t xml:space="preserve">dle čl. III </w:t>
      </w:r>
      <w:r w:rsidR="00FE470B" w:rsidRPr="00286D00">
        <w:rPr>
          <w:rFonts w:ascii="Tahoma" w:hAnsi="Tahoma" w:cs="Tahoma"/>
          <w:sz w:val="22"/>
          <w:szCs w:val="22"/>
        </w:rPr>
        <w:t>odst. 2 bod 2.</w:t>
      </w:r>
      <w:proofErr w:type="gramStart"/>
      <w:r w:rsidR="00FE470B" w:rsidRPr="00286D00">
        <w:rPr>
          <w:rFonts w:ascii="Tahoma" w:hAnsi="Tahoma" w:cs="Tahoma"/>
          <w:sz w:val="22"/>
          <w:szCs w:val="22"/>
        </w:rPr>
        <w:t>1 – 2</w:t>
      </w:r>
      <w:proofErr w:type="gramEnd"/>
      <w:r w:rsidR="00FE470B" w:rsidRPr="00286D00">
        <w:rPr>
          <w:rFonts w:ascii="Tahoma" w:hAnsi="Tahoma" w:cs="Tahoma"/>
          <w:sz w:val="22"/>
          <w:szCs w:val="22"/>
        </w:rPr>
        <w:t xml:space="preserve">.2 této smlouvy (1. část díla) </w:t>
      </w:r>
      <w:r w:rsidR="00FE470B" w:rsidRPr="00286D00">
        <w:rPr>
          <w:rFonts w:ascii="Tahoma" w:hAnsi="Tahoma" w:cs="Tahoma"/>
          <w:b/>
          <w:bCs/>
          <w:sz w:val="22"/>
          <w:szCs w:val="22"/>
        </w:rPr>
        <w:t>do </w:t>
      </w:r>
      <w:r w:rsidR="00C05F7C" w:rsidRPr="00286D00">
        <w:rPr>
          <w:rFonts w:ascii="Tahoma" w:hAnsi="Tahoma" w:cs="Tahoma"/>
          <w:b/>
          <w:bCs/>
          <w:sz w:val="22"/>
          <w:szCs w:val="22"/>
        </w:rPr>
        <w:t>6</w:t>
      </w:r>
      <w:r w:rsidR="000967CE" w:rsidRPr="00286D00">
        <w:rPr>
          <w:rFonts w:ascii="Tahoma" w:hAnsi="Tahoma" w:cs="Tahoma"/>
          <w:b/>
          <w:bCs/>
          <w:sz w:val="22"/>
          <w:szCs w:val="22"/>
        </w:rPr>
        <w:t xml:space="preserve">0 </w:t>
      </w:r>
      <w:r w:rsidR="00FE470B" w:rsidRPr="00286D00">
        <w:rPr>
          <w:rFonts w:ascii="Tahoma" w:hAnsi="Tahoma" w:cs="Tahoma"/>
          <w:b/>
          <w:bCs/>
          <w:sz w:val="22"/>
          <w:szCs w:val="22"/>
        </w:rPr>
        <w:t>dnů</w:t>
      </w:r>
      <w:r w:rsidR="00FE470B" w:rsidRPr="00286D00">
        <w:rPr>
          <w:rFonts w:ascii="Tahoma" w:hAnsi="Tahoma" w:cs="Tahoma"/>
          <w:sz w:val="22"/>
          <w:szCs w:val="22"/>
        </w:rPr>
        <w:t xml:space="preserve"> ode dne nabytí účinnosti této smlouvy;</w:t>
      </w:r>
    </w:p>
    <w:p w14:paraId="75731591" w14:textId="5647B515" w:rsidR="00567D38" w:rsidRPr="00286D00" w:rsidRDefault="00FE470B" w:rsidP="00AA2B28">
      <w:pPr>
        <w:pStyle w:val="OdstavecSmlouvy"/>
        <w:numPr>
          <w:ilvl w:val="0"/>
          <w:numId w:val="30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286D00">
        <w:rPr>
          <w:rFonts w:ascii="Tahoma" w:hAnsi="Tahoma" w:cs="Tahoma"/>
          <w:b/>
          <w:bCs/>
          <w:sz w:val="22"/>
          <w:szCs w:val="22"/>
        </w:rPr>
        <w:t>D</w:t>
      </w:r>
      <w:r w:rsidR="00E82990" w:rsidRPr="00286D00">
        <w:rPr>
          <w:rFonts w:ascii="Tahoma" w:hAnsi="Tahoma" w:cs="Tahoma"/>
          <w:b/>
          <w:bCs/>
          <w:sz w:val="22"/>
          <w:szCs w:val="22"/>
        </w:rPr>
        <w:t>PZ</w:t>
      </w:r>
      <w:r w:rsidRPr="00286D00">
        <w:rPr>
          <w:rFonts w:ascii="Tahoma" w:hAnsi="Tahoma" w:cs="Tahoma"/>
          <w:b/>
          <w:bCs/>
          <w:sz w:val="22"/>
          <w:szCs w:val="22"/>
        </w:rPr>
        <w:t xml:space="preserve">, </w:t>
      </w:r>
      <w:bookmarkStart w:id="10" w:name="_Hlk110518147"/>
      <w:r w:rsidR="00D13398" w:rsidRPr="00286D00">
        <w:rPr>
          <w:rFonts w:ascii="Tahoma" w:hAnsi="Tahoma" w:cs="Tahoma"/>
          <w:sz w:val="22"/>
          <w:szCs w:val="22"/>
        </w:rPr>
        <w:t>dle čl. III odst. 2 bod 2.</w:t>
      </w:r>
      <w:r w:rsidRPr="00286D00">
        <w:rPr>
          <w:rFonts w:ascii="Tahoma" w:hAnsi="Tahoma" w:cs="Tahoma"/>
          <w:sz w:val="22"/>
          <w:szCs w:val="22"/>
        </w:rPr>
        <w:t>3</w:t>
      </w:r>
      <w:r w:rsidR="00A54991" w:rsidRPr="00286D00">
        <w:rPr>
          <w:rFonts w:ascii="Tahoma" w:hAnsi="Tahoma" w:cs="Tahoma"/>
          <w:sz w:val="22"/>
          <w:szCs w:val="22"/>
        </w:rPr>
        <w:t xml:space="preserve"> této smlouvy (</w:t>
      </w:r>
      <w:r w:rsidRPr="00286D00">
        <w:rPr>
          <w:rFonts w:ascii="Tahoma" w:hAnsi="Tahoma" w:cs="Tahoma"/>
          <w:sz w:val="22"/>
          <w:szCs w:val="22"/>
        </w:rPr>
        <w:t>2</w:t>
      </w:r>
      <w:r w:rsidR="00A54991" w:rsidRPr="00286D00">
        <w:rPr>
          <w:rFonts w:ascii="Tahoma" w:hAnsi="Tahoma" w:cs="Tahoma"/>
          <w:sz w:val="22"/>
          <w:szCs w:val="22"/>
        </w:rPr>
        <w:t>.</w:t>
      </w:r>
      <w:r w:rsidR="00D13398" w:rsidRPr="00286D00">
        <w:rPr>
          <w:rFonts w:ascii="Tahoma" w:hAnsi="Tahoma" w:cs="Tahoma"/>
          <w:sz w:val="22"/>
          <w:szCs w:val="22"/>
        </w:rPr>
        <w:t> </w:t>
      </w:r>
      <w:r w:rsidR="00A54991" w:rsidRPr="00286D00">
        <w:rPr>
          <w:rFonts w:ascii="Tahoma" w:hAnsi="Tahoma" w:cs="Tahoma"/>
          <w:sz w:val="22"/>
          <w:szCs w:val="22"/>
        </w:rPr>
        <w:t>část díla)</w:t>
      </w:r>
      <w:r w:rsidR="00D13398" w:rsidRPr="00286D00">
        <w:rPr>
          <w:rFonts w:ascii="Tahoma" w:hAnsi="Tahoma" w:cs="Tahoma"/>
          <w:sz w:val="22"/>
          <w:szCs w:val="22"/>
        </w:rPr>
        <w:t xml:space="preserve"> </w:t>
      </w:r>
      <w:r w:rsidR="00A54991" w:rsidRPr="00286D00">
        <w:rPr>
          <w:rFonts w:ascii="Tahoma" w:hAnsi="Tahoma" w:cs="Tahoma"/>
          <w:b/>
          <w:bCs/>
          <w:sz w:val="22"/>
          <w:szCs w:val="22"/>
        </w:rPr>
        <w:t>do</w:t>
      </w:r>
      <w:r w:rsidR="00D13398" w:rsidRPr="00286D00">
        <w:rPr>
          <w:rFonts w:ascii="Tahoma" w:hAnsi="Tahoma" w:cs="Tahoma"/>
          <w:b/>
          <w:bCs/>
          <w:sz w:val="22"/>
          <w:szCs w:val="22"/>
        </w:rPr>
        <w:t> </w:t>
      </w:r>
      <w:r w:rsidR="00B03BDD" w:rsidRPr="00286D00">
        <w:rPr>
          <w:rFonts w:ascii="Tahoma" w:hAnsi="Tahoma" w:cs="Tahoma"/>
          <w:b/>
          <w:bCs/>
          <w:sz w:val="22"/>
          <w:szCs w:val="22"/>
        </w:rPr>
        <w:t>60</w:t>
      </w:r>
      <w:ins w:id="11" w:author="Andrea Cahelová" w:date="2025-11-19T12:49:00Z">
        <w:r w:rsidR="000967CE" w:rsidRPr="00286D00">
          <w:rPr>
            <w:rFonts w:ascii="Tahoma" w:hAnsi="Tahoma" w:cs="Tahoma"/>
            <w:b/>
            <w:bCs/>
            <w:sz w:val="22"/>
            <w:szCs w:val="22"/>
          </w:rPr>
          <w:t xml:space="preserve"> </w:t>
        </w:r>
      </w:ins>
      <w:r w:rsidR="00A339BC" w:rsidRPr="00286D00">
        <w:rPr>
          <w:rFonts w:ascii="Tahoma" w:hAnsi="Tahoma" w:cs="Tahoma"/>
          <w:b/>
          <w:bCs/>
          <w:sz w:val="22"/>
          <w:szCs w:val="22"/>
        </w:rPr>
        <w:t>dnů</w:t>
      </w:r>
      <w:r w:rsidR="00A54991" w:rsidRPr="00286D00">
        <w:rPr>
          <w:rFonts w:ascii="Tahoma" w:hAnsi="Tahoma" w:cs="Tahoma"/>
          <w:sz w:val="22"/>
          <w:szCs w:val="22"/>
        </w:rPr>
        <w:t xml:space="preserve"> ode dne nabytí účinnosti </w:t>
      </w:r>
      <w:r w:rsidR="00180D25" w:rsidRPr="00286D00">
        <w:rPr>
          <w:rFonts w:ascii="Tahoma" w:hAnsi="Tahoma" w:cs="Tahoma"/>
          <w:sz w:val="22"/>
          <w:szCs w:val="22"/>
        </w:rPr>
        <w:t>této smlouvy</w:t>
      </w:r>
      <w:r w:rsidR="00691F13" w:rsidRPr="00286D00">
        <w:rPr>
          <w:rFonts w:ascii="Tahoma" w:hAnsi="Tahoma" w:cs="Tahoma"/>
          <w:sz w:val="22"/>
          <w:szCs w:val="22"/>
        </w:rPr>
        <w:t xml:space="preserve"> </w:t>
      </w:r>
      <w:r w:rsidRPr="00286D00">
        <w:rPr>
          <w:rFonts w:ascii="Tahoma" w:hAnsi="Tahoma" w:cs="Tahoma"/>
          <w:sz w:val="22"/>
          <w:szCs w:val="22"/>
        </w:rPr>
        <w:t>/</w:t>
      </w:r>
      <w:r w:rsidR="00691F13" w:rsidRPr="00286D00">
        <w:rPr>
          <w:rFonts w:ascii="Tahoma" w:hAnsi="Tahoma" w:cs="Tahoma"/>
          <w:sz w:val="22"/>
          <w:szCs w:val="22"/>
        </w:rPr>
        <w:t xml:space="preserve"> </w:t>
      </w:r>
      <w:r w:rsidRPr="00286D00">
        <w:rPr>
          <w:rFonts w:ascii="Tahoma" w:hAnsi="Tahoma" w:cs="Tahoma"/>
          <w:sz w:val="22"/>
          <w:szCs w:val="22"/>
        </w:rPr>
        <w:t>od převzetí 1. části díla</w:t>
      </w:r>
      <w:r w:rsidR="00180D25" w:rsidRPr="00286D00">
        <w:rPr>
          <w:rFonts w:ascii="Tahoma" w:hAnsi="Tahoma" w:cs="Tahoma"/>
          <w:sz w:val="22"/>
          <w:szCs w:val="22"/>
        </w:rPr>
        <w:t>;</w:t>
      </w:r>
    </w:p>
    <w:bookmarkEnd w:id="10"/>
    <w:p w14:paraId="6FD948DE" w14:textId="244E1338" w:rsidR="00A54991" w:rsidRPr="00286D00" w:rsidRDefault="008B2E8B" w:rsidP="00AA2B28">
      <w:pPr>
        <w:pStyle w:val="OdstavecSmlouvy"/>
        <w:keepLines w:val="0"/>
        <w:numPr>
          <w:ilvl w:val="0"/>
          <w:numId w:val="30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286D00">
        <w:rPr>
          <w:rFonts w:ascii="Tahoma" w:hAnsi="Tahoma" w:cs="Tahoma"/>
          <w:b/>
          <w:bCs/>
          <w:sz w:val="22"/>
          <w:szCs w:val="22"/>
        </w:rPr>
        <w:t>DPS</w:t>
      </w:r>
      <w:r w:rsidR="00A54991" w:rsidRPr="00286D00">
        <w:rPr>
          <w:rFonts w:ascii="Tahoma" w:hAnsi="Tahoma" w:cs="Tahoma"/>
          <w:sz w:val="22"/>
          <w:szCs w:val="22"/>
        </w:rPr>
        <w:t xml:space="preserve"> dle čl. III odst. 2 bod</w:t>
      </w:r>
      <w:r w:rsidR="000967CE" w:rsidRPr="00286D00">
        <w:rPr>
          <w:rFonts w:ascii="Tahoma" w:hAnsi="Tahoma" w:cs="Tahoma"/>
          <w:sz w:val="22"/>
          <w:szCs w:val="22"/>
        </w:rPr>
        <w:t xml:space="preserve"> 2.</w:t>
      </w:r>
      <w:r w:rsidR="00286D00" w:rsidRPr="00286D00">
        <w:rPr>
          <w:rFonts w:ascii="Tahoma" w:hAnsi="Tahoma" w:cs="Tahoma"/>
          <w:sz w:val="22"/>
          <w:szCs w:val="22"/>
        </w:rPr>
        <w:t>4</w:t>
      </w:r>
      <w:r w:rsidR="00A54991" w:rsidRPr="00286D00">
        <w:rPr>
          <w:rFonts w:ascii="Tahoma" w:hAnsi="Tahoma" w:cs="Tahoma"/>
          <w:sz w:val="22"/>
          <w:szCs w:val="22"/>
        </w:rPr>
        <w:t xml:space="preserve"> této smlouvy</w:t>
      </w:r>
      <w:r w:rsidR="0047264C" w:rsidRPr="00286D00">
        <w:rPr>
          <w:rFonts w:ascii="Tahoma" w:hAnsi="Tahoma" w:cs="Tahoma"/>
          <w:sz w:val="22"/>
          <w:szCs w:val="22"/>
        </w:rPr>
        <w:t xml:space="preserve"> </w:t>
      </w:r>
      <w:r w:rsidR="00A54991" w:rsidRPr="00286D00">
        <w:rPr>
          <w:rFonts w:ascii="Tahoma" w:hAnsi="Tahoma" w:cs="Tahoma"/>
          <w:sz w:val="22"/>
          <w:szCs w:val="22"/>
        </w:rPr>
        <w:t>(</w:t>
      </w:r>
      <w:r w:rsidR="00FE470B" w:rsidRPr="00286D00">
        <w:rPr>
          <w:rFonts w:ascii="Tahoma" w:hAnsi="Tahoma" w:cs="Tahoma"/>
          <w:sz w:val="22"/>
          <w:szCs w:val="22"/>
        </w:rPr>
        <w:t>3</w:t>
      </w:r>
      <w:r w:rsidR="00A54991" w:rsidRPr="00286D00">
        <w:rPr>
          <w:rFonts w:ascii="Tahoma" w:hAnsi="Tahoma" w:cs="Tahoma"/>
          <w:sz w:val="22"/>
          <w:szCs w:val="22"/>
        </w:rPr>
        <w:t>.</w:t>
      </w:r>
      <w:r w:rsidR="00D13398" w:rsidRPr="00286D00">
        <w:rPr>
          <w:rFonts w:ascii="Tahoma" w:hAnsi="Tahoma" w:cs="Tahoma"/>
          <w:sz w:val="22"/>
          <w:szCs w:val="22"/>
        </w:rPr>
        <w:t> </w:t>
      </w:r>
      <w:r w:rsidR="00A54991" w:rsidRPr="00286D00">
        <w:rPr>
          <w:rFonts w:ascii="Tahoma" w:hAnsi="Tahoma" w:cs="Tahoma"/>
          <w:sz w:val="22"/>
          <w:szCs w:val="22"/>
        </w:rPr>
        <w:t xml:space="preserve">část díla) </w:t>
      </w:r>
      <w:r w:rsidR="00A54991" w:rsidRPr="00286D00">
        <w:rPr>
          <w:rFonts w:ascii="Tahoma" w:hAnsi="Tahoma" w:cs="Tahoma"/>
          <w:b/>
          <w:bCs/>
          <w:sz w:val="22"/>
          <w:szCs w:val="22"/>
        </w:rPr>
        <w:t>do</w:t>
      </w:r>
      <w:r w:rsidR="00D13398" w:rsidRPr="00286D00">
        <w:rPr>
          <w:rFonts w:ascii="Tahoma" w:hAnsi="Tahoma" w:cs="Tahoma"/>
          <w:b/>
          <w:bCs/>
          <w:sz w:val="22"/>
          <w:szCs w:val="22"/>
        </w:rPr>
        <w:t> </w:t>
      </w:r>
      <w:r w:rsidR="00B03BDD" w:rsidRPr="00286D00">
        <w:rPr>
          <w:rFonts w:ascii="Tahoma" w:hAnsi="Tahoma" w:cs="Tahoma"/>
          <w:b/>
          <w:bCs/>
          <w:sz w:val="22"/>
          <w:szCs w:val="22"/>
        </w:rPr>
        <w:t>90</w:t>
      </w:r>
      <w:ins w:id="12" w:author="Andrea Cahelová" w:date="2025-11-19T13:00:00Z">
        <w:r w:rsidR="00C05F7C" w:rsidRPr="00286D00">
          <w:rPr>
            <w:rFonts w:ascii="Tahoma" w:hAnsi="Tahoma" w:cs="Tahoma"/>
            <w:b/>
            <w:bCs/>
            <w:sz w:val="22"/>
            <w:szCs w:val="22"/>
          </w:rPr>
          <w:t xml:space="preserve"> </w:t>
        </w:r>
      </w:ins>
      <w:r w:rsidR="00A54991" w:rsidRPr="00286D00">
        <w:rPr>
          <w:rFonts w:ascii="Tahoma" w:hAnsi="Tahoma" w:cs="Tahoma"/>
          <w:b/>
          <w:bCs/>
          <w:sz w:val="22"/>
          <w:szCs w:val="22"/>
        </w:rPr>
        <w:t>dnů</w:t>
      </w:r>
      <w:r w:rsidR="00A54991" w:rsidRPr="00286D00">
        <w:rPr>
          <w:rFonts w:ascii="Tahoma" w:hAnsi="Tahoma" w:cs="Tahoma"/>
          <w:sz w:val="22"/>
          <w:szCs w:val="22"/>
        </w:rPr>
        <w:t xml:space="preserve"> ode dne </w:t>
      </w:r>
      <w:r w:rsidR="007F336B" w:rsidRPr="00286D00">
        <w:rPr>
          <w:rFonts w:ascii="Tahoma" w:hAnsi="Tahoma" w:cs="Tahoma"/>
          <w:sz w:val="22"/>
          <w:szCs w:val="22"/>
        </w:rPr>
        <w:t xml:space="preserve">nabytí </w:t>
      </w:r>
      <w:r w:rsidR="00567D38" w:rsidRPr="00286D00">
        <w:rPr>
          <w:rFonts w:ascii="Tahoma" w:hAnsi="Tahoma" w:cs="Tahoma"/>
          <w:sz w:val="22"/>
          <w:szCs w:val="22"/>
        </w:rPr>
        <w:t>pr</w:t>
      </w:r>
      <w:r w:rsidR="006D0C5E" w:rsidRPr="00286D00">
        <w:rPr>
          <w:rFonts w:ascii="Tahoma" w:hAnsi="Tahoma" w:cs="Tahoma"/>
          <w:sz w:val="22"/>
          <w:szCs w:val="22"/>
        </w:rPr>
        <w:t>á</w:t>
      </w:r>
      <w:r w:rsidR="00567D38" w:rsidRPr="00286D00">
        <w:rPr>
          <w:rFonts w:ascii="Tahoma" w:hAnsi="Tahoma" w:cs="Tahoma"/>
          <w:sz w:val="22"/>
          <w:szCs w:val="22"/>
        </w:rPr>
        <w:t>v</w:t>
      </w:r>
      <w:r w:rsidR="006D0C5E" w:rsidRPr="00286D00">
        <w:rPr>
          <w:rFonts w:ascii="Tahoma" w:hAnsi="Tahoma" w:cs="Tahoma"/>
          <w:sz w:val="22"/>
          <w:szCs w:val="22"/>
        </w:rPr>
        <w:t>ní moci</w:t>
      </w:r>
      <w:r w:rsidR="00567D38" w:rsidRPr="00286D00">
        <w:rPr>
          <w:rFonts w:ascii="Tahoma" w:hAnsi="Tahoma" w:cs="Tahoma"/>
          <w:sz w:val="22"/>
          <w:szCs w:val="22"/>
        </w:rPr>
        <w:t xml:space="preserve"> </w:t>
      </w:r>
      <w:r w:rsidR="00183C9E" w:rsidRPr="00286D00">
        <w:rPr>
          <w:rFonts w:ascii="Tahoma" w:hAnsi="Tahoma" w:cs="Tahoma"/>
          <w:sz w:val="22"/>
          <w:szCs w:val="22"/>
        </w:rPr>
        <w:t>rozhodnutí o povolení záměru</w:t>
      </w:r>
    </w:p>
    <w:p w14:paraId="75678AC5" w14:textId="77777777" w:rsidR="00D23262" w:rsidRPr="00C05F7C" w:rsidRDefault="00D23262" w:rsidP="00D23262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</w:p>
    <w:p w14:paraId="5EDE3216" w14:textId="339D029F" w:rsidR="001E2C49" w:rsidRPr="00E201B9" w:rsidRDefault="001E2C49" w:rsidP="00A06DF6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934A46">
        <w:rPr>
          <w:rFonts w:ascii="Tahoma" w:hAnsi="Tahoma" w:cs="Tahoma"/>
          <w:sz w:val="22"/>
          <w:szCs w:val="22"/>
        </w:rPr>
        <w:t xml:space="preserve">Objednatel se zavazuje, že dokončený PENB zpracovaný MEC zhotoviteli předá nejpozději 5 pracovních dnů před termínem stanoveným v odst. 1 písm. </w:t>
      </w:r>
      <w:r w:rsidR="0043541F" w:rsidRPr="00934A46">
        <w:rPr>
          <w:rFonts w:ascii="Tahoma" w:hAnsi="Tahoma" w:cs="Tahoma"/>
          <w:sz w:val="22"/>
          <w:szCs w:val="22"/>
        </w:rPr>
        <w:t>b</w:t>
      </w:r>
      <w:r w:rsidRPr="00934A46">
        <w:rPr>
          <w:rFonts w:ascii="Tahoma" w:hAnsi="Tahoma" w:cs="Tahoma"/>
          <w:sz w:val="22"/>
          <w:szCs w:val="22"/>
        </w:rPr>
        <w:t xml:space="preserve">) </w:t>
      </w:r>
      <w:r w:rsidR="001E1220" w:rsidRPr="00934A46">
        <w:rPr>
          <w:rFonts w:ascii="Tahoma" w:hAnsi="Tahoma" w:cs="Tahoma"/>
          <w:sz w:val="22"/>
          <w:szCs w:val="22"/>
        </w:rPr>
        <w:t>tohoto článku</w:t>
      </w:r>
      <w:r w:rsidRPr="00934A46">
        <w:rPr>
          <w:rFonts w:ascii="Tahoma" w:hAnsi="Tahoma" w:cs="Tahoma"/>
          <w:sz w:val="22"/>
          <w:szCs w:val="22"/>
        </w:rPr>
        <w:t xml:space="preserve"> smlouvy. Pokud nebude PENB zhotoviteli předán v uvedeném termínu, prodlužuje se doba plnění pro předání </w:t>
      </w:r>
      <w:r w:rsidR="00954C1C" w:rsidRPr="00934A46">
        <w:rPr>
          <w:rFonts w:ascii="Tahoma" w:hAnsi="Tahoma" w:cs="Tahoma"/>
          <w:sz w:val="22"/>
          <w:szCs w:val="22"/>
        </w:rPr>
        <w:t>DPZ</w:t>
      </w:r>
      <w:r w:rsidRPr="00934A46">
        <w:rPr>
          <w:rFonts w:ascii="Tahoma" w:hAnsi="Tahoma" w:cs="Tahoma"/>
          <w:sz w:val="22"/>
          <w:szCs w:val="22"/>
        </w:rPr>
        <w:t xml:space="preserve"> o dobu prodlení s předáním PENB.</w:t>
      </w:r>
      <w:r w:rsidRPr="00E201B9">
        <w:rPr>
          <w:rFonts w:ascii="Tahoma" w:hAnsi="Tahoma" w:cs="Tahoma"/>
          <w:sz w:val="22"/>
          <w:szCs w:val="22"/>
        </w:rPr>
        <w:t xml:space="preserve"> O této skutečnosti není nutné uzavírat dodatek ke smlouvě. Doba plnění však nebude prodloužena v případě, že zhotovitel </w:t>
      </w:r>
      <w:r w:rsidRPr="00E201B9">
        <w:rPr>
          <w:rFonts w:ascii="Tahoma" w:hAnsi="Tahoma" w:cs="Tahoma"/>
          <w:sz w:val="22"/>
          <w:szCs w:val="22"/>
        </w:rPr>
        <w:lastRenderedPageBreak/>
        <w:t xml:space="preserve">nesplní povinnosti uvedené </w:t>
      </w:r>
      <w:r w:rsidR="00D0146B" w:rsidRPr="00E201B9">
        <w:rPr>
          <w:rFonts w:ascii="Tahoma" w:hAnsi="Tahoma" w:cs="Tahoma"/>
          <w:sz w:val="22"/>
          <w:szCs w:val="22"/>
        </w:rPr>
        <w:t xml:space="preserve">v následujícím odstavci nebo </w:t>
      </w:r>
      <w:r w:rsidRPr="00E201B9">
        <w:rPr>
          <w:rFonts w:ascii="Tahoma" w:hAnsi="Tahoma" w:cs="Tahoma"/>
          <w:sz w:val="22"/>
          <w:szCs w:val="22"/>
        </w:rPr>
        <w:t xml:space="preserve">v čl. VI odst. 1 </w:t>
      </w:r>
      <w:r w:rsidRPr="00CB2D54">
        <w:rPr>
          <w:rFonts w:ascii="Tahoma" w:hAnsi="Tahoma" w:cs="Tahoma"/>
          <w:sz w:val="22"/>
          <w:szCs w:val="22"/>
        </w:rPr>
        <w:t xml:space="preserve">písm. </w:t>
      </w:r>
      <w:r w:rsidR="00CB2D54" w:rsidRPr="00CB2D54">
        <w:rPr>
          <w:rFonts w:ascii="Tahoma" w:hAnsi="Tahoma" w:cs="Tahoma"/>
          <w:sz w:val="22"/>
          <w:szCs w:val="22"/>
        </w:rPr>
        <w:t>i</w:t>
      </w:r>
      <w:r w:rsidR="001C2BE5" w:rsidRPr="00CB2D54">
        <w:rPr>
          <w:rFonts w:ascii="Tahoma" w:hAnsi="Tahoma" w:cs="Tahoma"/>
          <w:sz w:val="22"/>
          <w:szCs w:val="22"/>
        </w:rPr>
        <w:t>)</w:t>
      </w:r>
      <w:r w:rsidR="00CB2D54" w:rsidRPr="00CB2D54">
        <w:rPr>
          <w:rFonts w:ascii="Tahoma" w:hAnsi="Tahoma" w:cs="Tahoma"/>
          <w:sz w:val="22"/>
          <w:szCs w:val="22"/>
        </w:rPr>
        <w:t xml:space="preserve">, </w:t>
      </w:r>
      <w:r w:rsidRPr="00CB2D54">
        <w:rPr>
          <w:rFonts w:ascii="Tahoma" w:hAnsi="Tahoma" w:cs="Tahoma"/>
          <w:sz w:val="22"/>
          <w:szCs w:val="22"/>
        </w:rPr>
        <w:t>j)</w:t>
      </w:r>
      <w:r w:rsidR="002662E8" w:rsidRPr="00CB2D54">
        <w:rPr>
          <w:rFonts w:ascii="Tahoma" w:hAnsi="Tahoma" w:cs="Tahoma"/>
          <w:sz w:val="22"/>
          <w:szCs w:val="22"/>
        </w:rPr>
        <w:t xml:space="preserve"> a k</w:t>
      </w:r>
      <w:r w:rsidRPr="00CB2D54">
        <w:rPr>
          <w:rFonts w:ascii="Tahoma" w:hAnsi="Tahoma" w:cs="Tahoma"/>
          <w:sz w:val="22"/>
          <w:szCs w:val="22"/>
        </w:rPr>
        <w:t xml:space="preserve">) </w:t>
      </w:r>
      <w:r w:rsidRPr="00E201B9">
        <w:rPr>
          <w:rFonts w:ascii="Tahoma" w:hAnsi="Tahoma" w:cs="Tahoma"/>
          <w:sz w:val="22"/>
          <w:szCs w:val="22"/>
        </w:rPr>
        <w:t>smlouvy.</w:t>
      </w:r>
    </w:p>
    <w:p w14:paraId="6E4FD40E" w14:textId="77777777" w:rsidR="00EE240A" w:rsidRPr="00E201B9" w:rsidRDefault="002662E8" w:rsidP="00A06DF6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E201B9">
        <w:rPr>
          <w:rFonts w:ascii="Tahoma" w:hAnsi="Tahoma" w:cs="Tahoma"/>
          <w:sz w:val="22"/>
          <w:szCs w:val="22"/>
        </w:rPr>
        <w:t xml:space="preserve">Zhotovitel je povinen </w:t>
      </w:r>
      <w:r w:rsidRPr="00934A46">
        <w:rPr>
          <w:rFonts w:ascii="Tahoma" w:hAnsi="Tahoma" w:cs="Tahoma"/>
          <w:b/>
          <w:bCs/>
          <w:sz w:val="22"/>
          <w:szCs w:val="22"/>
        </w:rPr>
        <w:t>bezprostředně po zahájení prací</w:t>
      </w:r>
      <w:r w:rsidRPr="00E201B9">
        <w:rPr>
          <w:rFonts w:ascii="Tahoma" w:hAnsi="Tahoma" w:cs="Tahoma"/>
          <w:sz w:val="22"/>
          <w:szCs w:val="22"/>
        </w:rPr>
        <w:t xml:space="preserve"> na díle dle čl. III této smlouvy oznámit tuto skutečnost MEC, a to e-mailem na adresu: </w:t>
      </w:r>
      <w:hyperlink r:id="rId11">
        <w:r w:rsidRPr="00E201B9">
          <w:rPr>
            <w:rStyle w:val="Hypertextovodkaz"/>
            <w:rFonts w:ascii="Tahoma" w:hAnsi="Tahoma" w:cs="Tahoma"/>
            <w:color w:val="auto"/>
            <w:sz w:val="22"/>
            <w:szCs w:val="22"/>
          </w:rPr>
          <w:t>info@mskec.cz</w:t>
        </w:r>
      </w:hyperlink>
      <w:r w:rsidRPr="00E201B9">
        <w:rPr>
          <w:rFonts w:ascii="Tahoma" w:hAnsi="Tahoma" w:cs="Tahoma"/>
          <w:sz w:val="22"/>
          <w:szCs w:val="22"/>
        </w:rPr>
        <w:t xml:space="preserve"> a</w:t>
      </w:r>
      <w:r w:rsidR="00EE240A" w:rsidRPr="00E201B9">
        <w:rPr>
          <w:rFonts w:ascii="Tahoma" w:hAnsi="Tahoma" w:cs="Tahoma"/>
          <w:sz w:val="22"/>
          <w:szCs w:val="22"/>
        </w:rPr>
        <w:t>:</w:t>
      </w:r>
    </w:p>
    <w:p w14:paraId="0D345408" w14:textId="717DC64B" w:rsidR="002662E8" w:rsidRPr="00E201B9" w:rsidRDefault="002662E8" w:rsidP="00EE240A">
      <w:pPr>
        <w:pStyle w:val="Smlouva-eslo"/>
        <w:widowControl/>
        <w:numPr>
          <w:ilvl w:val="0"/>
          <w:numId w:val="52"/>
        </w:numPr>
        <w:spacing w:before="60" w:line="240" w:lineRule="auto"/>
        <w:rPr>
          <w:rFonts w:ascii="Tahoma" w:hAnsi="Tahoma" w:cs="Tahoma"/>
          <w:sz w:val="22"/>
          <w:szCs w:val="22"/>
        </w:rPr>
      </w:pPr>
      <w:r w:rsidRPr="00934A46">
        <w:rPr>
          <w:rFonts w:ascii="Tahoma" w:hAnsi="Tahoma" w:cs="Tahoma"/>
          <w:b/>
          <w:bCs/>
          <w:sz w:val="22"/>
          <w:szCs w:val="22"/>
        </w:rPr>
        <w:t xml:space="preserve">předat </w:t>
      </w:r>
      <w:r w:rsidR="00EE240A" w:rsidRPr="00934A46">
        <w:rPr>
          <w:rFonts w:ascii="Tahoma" w:hAnsi="Tahoma" w:cs="Tahoma"/>
          <w:b/>
          <w:bCs/>
          <w:sz w:val="22"/>
          <w:szCs w:val="22"/>
        </w:rPr>
        <w:t xml:space="preserve">MEC </w:t>
      </w:r>
      <w:r w:rsidRPr="00934A46">
        <w:rPr>
          <w:rFonts w:ascii="Tahoma" w:hAnsi="Tahoma" w:cs="Tahoma"/>
          <w:b/>
          <w:bCs/>
          <w:sz w:val="22"/>
          <w:szCs w:val="22"/>
        </w:rPr>
        <w:t xml:space="preserve">kompletní podklady potřebné pro zpracování PENB nejpozději 20 pracovních dnů před termínem stanoveným pro předání </w:t>
      </w:r>
      <w:r w:rsidR="00D7543F" w:rsidRPr="00934A46">
        <w:rPr>
          <w:rFonts w:ascii="Tahoma" w:hAnsi="Tahoma" w:cs="Tahoma"/>
          <w:b/>
          <w:bCs/>
          <w:sz w:val="22"/>
          <w:szCs w:val="22"/>
        </w:rPr>
        <w:t>DPZ</w:t>
      </w:r>
      <w:r w:rsidR="00D856F2" w:rsidRPr="00E201B9">
        <w:rPr>
          <w:rFonts w:ascii="Tahoma" w:hAnsi="Tahoma" w:cs="Tahoma"/>
          <w:sz w:val="22"/>
          <w:szCs w:val="22"/>
        </w:rPr>
        <w:t xml:space="preserve"> </w:t>
      </w:r>
      <w:r w:rsidRPr="00E201B9">
        <w:rPr>
          <w:rFonts w:ascii="Tahoma" w:hAnsi="Tahoma" w:cs="Tahoma"/>
          <w:sz w:val="22"/>
          <w:szCs w:val="22"/>
        </w:rPr>
        <w:t>dle odst. 1 písm. </w:t>
      </w:r>
      <w:r w:rsidR="0043541F" w:rsidRPr="00E201B9">
        <w:rPr>
          <w:rFonts w:ascii="Tahoma" w:hAnsi="Tahoma" w:cs="Tahoma"/>
          <w:sz w:val="22"/>
          <w:szCs w:val="22"/>
        </w:rPr>
        <w:t>b</w:t>
      </w:r>
      <w:r w:rsidRPr="00E201B9">
        <w:rPr>
          <w:rFonts w:ascii="Tahoma" w:hAnsi="Tahoma" w:cs="Tahoma"/>
          <w:sz w:val="22"/>
          <w:szCs w:val="22"/>
        </w:rPr>
        <w:t>) t</w:t>
      </w:r>
      <w:r w:rsidR="001E1220" w:rsidRPr="00E201B9">
        <w:rPr>
          <w:rFonts w:ascii="Tahoma" w:hAnsi="Tahoma" w:cs="Tahoma"/>
          <w:sz w:val="22"/>
          <w:szCs w:val="22"/>
        </w:rPr>
        <w:t>oho</w:t>
      </w:r>
      <w:r w:rsidRPr="00E201B9">
        <w:rPr>
          <w:rFonts w:ascii="Tahoma" w:hAnsi="Tahoma" w:cs="Tahoma"/>
          <w:sz w:val="22"/>
          <w:szCs w:val="22"/>
        </w:rPr>
        <w:t>to</w:t>
      </w:r>
      <w:r w:rsidR="001E1220" w:rsidRPr="00E201B9">
        <w:rPr>
          <w:rFonts w:ascii="Tahoma" w:hAnsi="Tahoma" w:cs="Tahoma"/>
          <w:sz w:val="22"/>
          <w:szCs w:val="22"/>
        </w:rPr>
        <w:t xml:space="preserve"> článku</w:t>
      </w:r>
      <w:r w:rsidRPr="00E201B9">
        <w:rPr>
          <w:rFonts w:ascii="Tahoma" w:hAnsi="Tahoma" w:cs="Tahoma"/>
          <w:sz w:val="22"/>
          <w:szCs w:val="22"/>
        </w:rPr>
        <w:t xml:space="preserve"> smlouvy, úplnost a správnost předaných kompletních podkladů pro zpracování PENB bude zástupcem MEC potvrzeno e-mailem zaslaným zhotoviteli a v kopii objednateli.</w:t>
      </w:r>
    </w:p>
    <w:p w14:paraId="436FCB2B" w14:textId="77777777" w:rsidR="0051643F" w:rsidRDefault="00E9248C" w:rsidP="0051643F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65FA0C62">
        <w:rPr>
          <w:rFonts w:ascii="Tahoma" w:hAnsi="Tahoma" w:cs="Tahoma"/>
          <w:sz w:val="22"/>
          <w:szCs w:val="22"/>
        </w:rPr>
        <w:t xml:space="preserve">Zhotovitel je povinen předat objednateli </w:t>
      </w:r>
      <w:bookmarkStart w:id="13" w:name="_Hlk132360559"/>
      <w:r w:rsidRPr="65FA0C62">
        <w:rPr>
          <w:rFonts w:ascii="Tahoma" w:hAnsi="Tahoma" w:cs="Tahoma"/>
          <w:b/>
          <w:bCs/>
          <w:sz w:val="22"/>
          <w:szCs w:val="22"/>
        </w:rPr>
        <w:t xml:space="preserve">seznam všech podaných žádostí o vyjádření a stanoviska </w:t>
      </w:r>
      <w:r>
        <w:rPr>
          <w:rFonts w:ascii="Tahoma" w:hAnsi="Tahoma" w:cs="Tahoma"/>
          <w:b/>
          <w:bCs/>
          <w:sz w:val="22"/>
          <w:szCs w:val="22"/>
        </w:rPr>
        <w:t>dotčených orgánů státní správy</w:t>
      </w:r>
      <w:r w:rsidRPr="65FA0C62">
        <w:rPr>
          <w:rFonts w:ascii="Tahoma" w:hAnsi="Tahoma" w:cs="Tahoma"/>
          <w:b/>
          <w:bCs/>
          <w:sz w:val="22"/>
          <w:szCs w:val="22"/>
        </w:rPr>
        <w:t xml:space="preserve"> a vlastníků veřejné dopravní a technické infrastruktury </w:t>
      </w:r>
      <w:bookmarkStart w:id="14" w:name="_Hlk132360946"/>
      <w:r>
        <w:rPr>
          <w:rFonts w:ascii="Tahoma" w:hAnsi="Tahoma" w:cs="Tahoma"/>
          <w:b/>
          <w:bCs/>
          <w:sz w:val="22"/>
          <w:szCs w:val="22"/>
        </w:rPr>
        <w:t xml:space="preserve">nejpozději 30 dnů </w:t>
      </w:r>
      <w:bookmarkEnd w:id="13"/>
      <w:r w:rsidRPr="00965280">
        <w:rPr>
          <w:rFonts w:ascii="Tahoma" w:hAnsi="Tahoma" w:cs="Tahoma"/>
          <w:sz w:val="22"/>
          <w:szCs w:val="22"/>
        </w:rPr>
        <w:t>před termínem pro provedení 2. části díla.</w:t>
      </w:r>
      <w:bookmarkEnd w:id="14"/>
    </w:p>
    <w:p w14:paraId="2B8868CF" w14:textId="1EA1E235" w:rsidR="00656201" w:rsidRPr="007F122F" w:rsidRDefault="00656201" w:rsidP="0051643F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7F122F">
        <w:rPr>
          <w:rFonts w:ascii="Tahoma" w:hAnsi="Tahoma" w:cs="Tahoma"/>
          <w:sz w:val="22"/>
          <w:szCs w:val="22"/>
        </w:rPr>
        <w:t>V případě vzniku překážek ze strany dotčených orgánů státní správy, ze strany vlastníků dotčených parcel, vlastníků (správců) inženýrských sítí</w:t>
      </w:r>
      <w:r w:rsidR="00D4793D" w:rsidRPr="007F122F">
        <w:rPr>
          <w:rFonts w:ascii="Tahoma" w:hAnsi="Tahoma" w:cs="Tahoma"/>
          <w:sz w:val="22"/>
          <w:szCs w:val="22"/>
        </w:rPr>
        <w:t xml:space="preserve"> nebo</w:t>
      </w:r>
      <w:r w:rsidRPr="007F122F">
        <w:rPr>
          <w:rFonts w:ascii="Tahoma" w:hAnsi="Tahoma" w:cs="Tahoma"/>
          <w:sz w:val="22"/>
          <w:szCs w:val="22"/>
        </w:rPr>
        <w:t xml:space="preserve"> vlastníků dotčených objektů,</w:t>
      </w:r>
      <w:r w:rsidR="00D4793D" w:rsidRPr="007F122F">
        <w:rPr>
          <w:rFonts w:ascii="Tahoma" w:hAnsi="Tahoma" w:cs="Tahoma"/>
          <w:sz w:val="22"/>
          <w:szCs w:val="22"/>
        </w:rPr>
        <w:t xml:space="preserve"> které </w:t>
      </w:r>
      <w:r w:rsidR="000F736B" w:rsidRPr="007F122F">
        <w:rPr>
          <w:rFonts w:ascii="Tahoma" w:hAnsi="Tahoma" w:cs="Tahoma"/>
          <w:sz w:val="22"/>
          <w:szCs w:val="22"/>
        </w:rPr>
        <w:t>mají vliv na termíny plnění stanovené touto smlouvou a</w:t>
      </w:r>
      <w:r w:rsidRPr="007F122F">
        <w:rPr>
          <w:rFonts w:ascii="Tahoma" w:hAnsi="Tahoma" w:cs="Tahoma"/>
          <w:sz w:val="22"/>
          <w:szCs w:val="22"/>
        </w:rPr>
        <w:t xml:space="preserve"> kterým zhotovitel jednající s náležitou péčí</w:t>
      </w:r>
      <w:r w:rsidR="000F736B" w:rsidRPr="007F122F">
        <w:rPr>
          <w:rFonts w:ascii="Tahoma" w:hAnsi="Tahoma" w:cs="Tahoma"/>
          <w:sz w:val="22"/>
          <w:szCs w:val="22"/>
        </w:rPr>
        <w:t xml:space="preserve"> a odborností </w:t>
      </w:r>
      <w:r w:rsidRPr="007F122F">
        <w:rPr>
          <w:rFonts w:ascii="Tahoma" w:hAnsi="Tahoma" w:cs="Tahoma"/>
          <w:sz w:val="22"/>
          <w:szCs w:val="22"/>
        </w:rPr>
        <w:t>nemohl zabránit</w:t>
      </w:r>
      <w:r w:rsidR="000F736B" w:rsidRPr="007F122F">
        <w:rPr>
          <w:rFonts w:ascii="Tahoma" w:hAnsi="Tahoma" w:cs="Tahoma"/>
          <w:sz w:val="22"/>
          <w:szCs w:val="22"/>
        </w:rPr>
        <w:t xml:space="preserve"> (tj. zejména pod</w:t>
      </w:r>
      <w:r w:rsidR="00076B40" w:rsidRPr="007F122F">
        <w:rPr>
          <w:rFonts w:ascii="Tahoma" w:hAnsi="Tahoma" w:cs="Tahoma"/>
          <w:sz w:val="22"/>
          <w:szCs w:val="22"/>
        </w:rPr>
        <w:t>al</w:t>
      </w:r>
      <w:r w:rsidR="000F736B" w:rsidRPr="007F122F">
        <w:rPr>
          <w:rFonts w:ascii="Tahoma" w:hAnsi="Tahoma" w:cs="Tahoma"/>
          <w:sz w:val="22"/>
          <w:szCs w:val="22"/>
        </w:rPr>
        <w:t xml:space="preserve"> příslušn</w:t>
      </w:r>
      <w:r w:rsidR="00076B40" w:rsidRPr="007F122F">
        <w:rPr>
          <w:rFonts w:ascii="Tahoma" w:hAnsi="Tahoma" w:cs="Tahoma"/>
          <w:sz w:val="22"/>
          <w:szCs w:val="22"/>
        </w:rPr>
        <w:t>é</w:t>
      </w:r>
      <w:r w:rsidR="000F736B" w:rsidRPr="007F122F">
        <w:rPr>
          <w:rFonts w:ascii="Tahoma" w:hAnsi="Tahoma" w:cs="Tahoma"/>
          <w:sz w:val="22"/>
          <w:szCs w:val="22"/>
        </w:rPr>
        <w:t xml:space="preserve"> žádost</w:t>
      </w:r>
      <w:r w:rsidR="00076B40" w:rsidRPr="007F122F">
        <w:rPr>
          <w:rFonts w:ascii="Tahoma" w:hAnsi="Tahoma" w:cs="Tahoma"/>
          <w:sz w:val="22"/>
          <w:szCs w:val="22"/>
        </w:rPr>
        <w:t>i</w:t>
      </w:r>
      <w:r w:rsidR="000F736B" w:rsidRPr="007F122F">
        <w:rPr>
          <w:rFonts w:ascii="Tahoma" w:hAnsi="Tahoma" w:cs="Tahoma"/>
          <w:sz w:val="22"/>
          <w:szCs w:val="22"/>
        </w:rPr>
        <w:t xml:space="preserve"> v</w:t>
      </w:r>
      <w:r w:rsidR="009C22E3" w:rsidRPr="007F122F">
        <w:rPr>
          <w:rFonts w:ascii="Tahoma" w:hAnsi="Tahoma" w:cs="Tahoma"/>
          <w:sz w:val="22"/>
          <w:szCs w:val="22"/>
        </w:rPr>
        <w:t> dostatečné lhůtě</w:t>
      </w:r>
      <w:r w:rsidR="00D472A9" w:rsidRPr="007F122F">
        <w:rPr>
          <w:rFonts w:ascii="Tahoma" w:hAnsi="Tahoma" w:cs="Tahoma"/>
          <w:sz w:val="22"/>
          <w:szCs w:val="22"/>
        </w:rPr>
        <w:t>, tj. min. 30 dní,</w:t>
      </w:r>
      <w:r w:rsidR="009C22E3" w:rsidRPr="007F122F">
        <w:rPr>
          <w:rFonts w:ascii="Tahoma" w:hAnsi="Tahoma" w:cs="Tahoma"/>
          <w:sz w:val="22"/>
          <w:szCs w:val="22"/>
        </w:rPr>
        <w:t xml:space="preserve"> předem)</w:t>
      </w:r>
      <w:r w:rsidRPr="007F122F">
        <w:rPr>
          <w:rFonts w:ascii="Tahoma" w:hAnsi="Tahoma" w:cs="Tahoma"/>
          <w:sz w:val="22"/>
          <w:szCs w:val="22"/>
        </w:rPr>
        <w:t>,</w:t>
      </w:r>
      <w:r w:rsidR="00FF05F7" w:rsidRPr="007F122F">
        <w:rPr>
          <w:rFonts w:ascii="Tahoma" w:hAnsi="Tahoma" w:cs="Tahoma"/>
          <w:sz w:val="22"/>
          <w:szCs w:val="22"/>
        </w:rPr>
        <w:t xml:space="preserve"> je zhotovitel povinen bezodkladně o této skutečnost informovat objednatele. O</w:t>
      </w:r>
      <w:r w:rsidRPr="007F122F">
        <w:rPr>
          <w:rFonts w:ascii="Tahoma" w:hAnsi="Tahoma" w:cs="Tahoma"/>
          <w:sz w:val="22"/>
          <w:szCs w:val="22"/>
        </w:rPr>
        <w:t>bjednatel</w:t>
      </w:r>
      <w:r w:rsidR="00FF05F7" w:rsidRPr="007F122F">
        <w:rPr>
          <w:rFonts w:ascii="Tahoma" w:hAnsi="Tahoma" w:cs="Tahoma"/>
          <w:sz w:val="22"/>
          <w:szCs w:val="22"/>
        </w:rPr>
        <w:t xml:space="preserve"> si</w:t>
      </w:r>
      <w:r w:rsidRPr="007F122F">
        <w:rPr>
          <w:rFonts w:ascii="Tahoma" w:hAnsi="Tahoma" w:cs="Tahoma"/>
          <w:sz w:val="22"/>
          <w:szCs w:val="22"/>
        </w:rPr>
        <w:t xml:space="preserve"> v</w:t>
      </w:r>
      <w:r w:rsidR="00FF05F7" w:rsidRPr="007F122F">
        <w:rPr>
          <w:rFonts w:ascii="Tahoma" w:hAnsi="Tahoma" w:cs="Tahoma"/>
          <w:sz w:val="22"/>
          <w:szCs w:val="22"/>
        </w:rPr>
        <w:t xml:space="preserve"> těchto případech </w:t>
      </w:r>
      <w:r w:rsidRPr="007F122F">
        <w:rPr>
          <w:rFonts w:ascii="Tahoma" w:hAnsi="Tahoma" w:cs="Tahoma"/>
          <w:sz w:val="22"/>
          <w:szCs w:val="22"/>
        </w:rPr>
        <w:t xml:space="preserve">vyhrazuje právo prodloužit dobu plnění </w:t>
      </w:r>
      <w:r w:rsidR="00D4793D" w:rsidRPr="007F122F">
        <w:rPr>
          <w:rFonts w:ascii="Tahoma" w:hAnsi="Tahoma" w:cs="Tahoma"/>
          <w:sz w:val="22"/>
          <w:szCs w:val="22"/>
        </w:rPr>
        <w:t xml:space="preserve">stanovenou v </w:t>
      </w:r>
      <w:r w:rsidRPr="007F122F">
        <w:rPr>
          <w:rFonts w:ascii="Tahoma" w:hAnsi="Tahoma" w:cs="Tahoma"/>
          <w:sz w:val="22"/>
          <w:szCs w:val="22"/>
        </w:rPr>
        <w:t>odst. 1</w:t>
      </w:r>
      <w:r w:rsidR="00D4793D" w:rsidRPr="007F122F">
        <w:rPr>
          <w:rFonts w:ascii="Tahoma" w:hAnsi="Tahoma" w:cs="Tahoma"/>
          <w:sz w:val="22"/>
          <w:szCs w:val="22"/>
        </w:rPr>
        <w:t xml:space="preserve"> tohoto článku smlouvy</w:t>
      </w:r>
      <w:r w:rsidRPr="007F122F">
        <w:rPr>
          <w:rFonts w:ascii="Tahoma" w:hAnsi="Tahoma" w:cs="Tahoma"/>
          <w:sz w:val="22"/>
          <w:szCs w:val="22"/>
        </w:rPr>
        <w:t xml:space="preserve"> a</w:t>
      </w:r>
      <w:r w:rsidR="00D4793D" w:rsidRPr="007F122F">
        <w:rPr>
          <w:rFonts w:ascii="Tahoma" w:hAnsi="Tahoma" w:cs="Tahoma"/>
          <w:sz w:val="22"/>
          <w:szCs w:val="22"/>
        </w:rPr>
        <w:t xml:space="preserve"> v</w:t>
      </w:r>
      <w:r w:rsidRPr="007F122F">
        <w:rPr>
          <w:rFonts w:ascii="Tahoma" w:hAnsi="Tahoma" w:cs="Tahoma"/>
          <w:sz w:val="22"/>
          <w:szCs w:val="22"/>
        </w:rPr>
        <w:t xml:space="preserve"> čl. XII odst. 1 této smlouvy</w:t>
      </w:r>
      <w:r w:rsidR="00D4793D" w:rsidRPr="007F122F">
        <w:rPr>
          <w:rFonts w:ascii="Tahoma" w:hAnsi="Tahoma" w:cs="Tahoma"/>
          <w:sz w:val="22"/>
          <w:szCs w:val="22"/>
        </w:rPr>
        <w:t>, a to</w:t>
      </w:r>
      <w:r w:rsidRPr="007F122F">
        <w:rPr>
          <w:rFonts w:ascii="Tahoma" w:hAnsi="Tahoma" w:cs="Tahoma"/>
          <w:sz w:val="22"/>
          <w:szCs w:val="22"/>
        </w:rPr>
        <w:t xml:space="preserve"> o dobu trvání překážky. </w:t>
      </w:r>
      <w:r w:rsidR="00D4793D" w:rsidRPr="007F122F">
        <w:rPr>
          <w:rFonts w:ascii="Tahoma" w:hAnsi="Tahoma" w:cs="Tahoma"/>
          <w:sz w:val="22"/>
          <w:szCs w:val="22"/>
        </w:rPr>
        <w:t>Doba bude prodloužena na základě zhotovitelem předloženého</w:t>
      </w:r>
      <w:r w:rsidRPr="007F122F">
        <w:rPr>
          <w:rFonts w:ascii="Tahoma" w:hAnsi="Tahoma" w:cs="Tahoma"/>
          <w:sz w:val="22"/>
          <w:szCs w:val="22"/>
        </w:rPr>
        <w:t xml:space="preserve"> podrobn</w:t>
      </w:r>
      <w:r w:rsidR="00D4793D" w:rsidRPr="007F122F">
        <w:rPr>
          <w:rFonts w:ascii="Tahoma" w:hAnsi="Tahoma" w:cs="Tahoma"/>
          <w:sz w:val="22"/>
          <w:szCs w:val="22"/>
        </w:rPr>
        <w:t>ého</w:t>
      </w:r>
      <w:r w:rsidRPr="007F122F">
        <w:rPr>
          <w:rFonts w:ascii="Tahoma" w:hAnsi="Tahoma" w:cs="Tahoma"/>
          <w:sz w:val="22"/>
          <w:szCs w:val="22"/>
        </w:rPr>
        <w:t xml:space="preserve"> popis</w:t>
      </w:r>
      <w:r w:rsidR="00D4793D" w:rsidRPr="007F122F">
        <w:rPr>
          <w:rFonts w:ascii="Tahoma" w:hAnsi="Tahoma" w:cs="Tahoma"/>
          <w:sz w:val="22"/>
          <w:szCs w:val="22"/>
        </w:rPr>
        <w:t>u</w:t>
      </w:r>
      <w:r w:rsidRPr="007F122F">
        <w:rPr>
          <w:rFonts w:ascii="Tahoma" w:hAnsi="Tahoma" w:cs="Tahoma"/>
          <w:sz w:val="22"/>
          <w:szCs w:val="22"/>
        </w:rPr>
        <w:t xml:space="preserve"> překážky spolu se zdůvodněním, jakým způsobem mu tato překážka brání v plnění jeho závazků z této smlouvy</w:t>
      </w:r>
      <w:r w:rsidR="00757037" w:rsidRPr="007F122F">
        <w:rPr>
          <w:rFonts w:ascii="Tahoma" w:hAnsi="Tahoma" w:cs="Tahoma"/>
          <w:sz w:val="22"/>
          <w:szCs w:val="22"/>
        </w:rPr>
        <w:t>, resp. jaký dopad má na splnění termínů plnění stanovených touto smlouvou</w:t>
      </w:r>
      <w:r w:rsidRPr="007F122F">
        <w:rPr>
          <w:rFonts w:ascii="Tahoma" w:hAnsi="Tahoma" w:cs="Tahoma"/>
          <w:sz w:val="22"/>
          <w:szCs w:val="22"/>
        </w:rPr>
        <w:t>.</w:t>
      </w:r>
    </w:p>
    <w:p w14:paraId="2B29A5FE" w14:textId="77777777" w:rsidR="00A54991" w:rsidRDefault="00A5499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 xml:space="preserve">Místem plnění pro předání jednotlivých částí díla je </w:t>
      </w:r>
      <w:r w:rsidR="00D16E92" w:rsidRPr="007F122F">
        <w:rPr>
          <w:rFonts w:ascii="Tahoma" w:hAnsi="Tahoma" w:cs="Tahoma"/>
          <w:sz w:val="22"/>
          <w:szCs w:val="22"/>
        </w:rPr>
        <w:t>sídlo objednatele</w:t>
      </w:r>
      <w:r w:rsidRPr="1035BEA9">
        <w:rPr>
          <w:rFonts w:ascii="Tahoma" w:hAnsi="Tahoma" w:cs="Tahoma"/>
          <w:sz w:val="22"/>
          <w:szCs w:val="22"/>
        </w:rPr>
        <w:t>.</w:t>
      </w:r>
    </w:p>
    <w:p w14:paraId="77D1BE1D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Předání díla, vlastnické právo </w:t>
      </w:r>
      <w:r w:rsidR="006F22B1" w:rsidRPr="00080BAF">
        <w:rPr>
          <w:rFonts w:ascii="Tahoma" w:hAnsi="Tahoma" w:cs="Tahoma"/>
          <w:sz w:val="22"/>
          <w:szCs w:val="22"/>
        </w:rPr>
        <w:t xml:space="preserve">k předmětu díla </w:t>
      </w:r>
      <w:r w:rsidRPr="00080BAF">
        <w:rPr>
          <w:rFonts w:ascii="Tahoma" w:hAnsi="Tahoma" w:cs="Tahoma"/>
          <w:sz w:val="22"/>
          <w:szCs w:val="22"/>
        </w:rPr>
        <w:t>a nebezpečí škody</w:t>
      </w:r>
    </w:p>
    <w:p w14:paraId="44774B42" w14:textId="2DB863BF" w:rsidR="00A54991" w:rsidRPr="00080BAF" w:rsidRDefault="0001005B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35723C">
        <w:rPr>
          <w:rFonts w:ascii="Tahoma" w:hAnsi="Tahoma" w:cs="Tahoma"/>
          <w:sz w:val="22"/>
          <w:szCs w:val="22"/>
        </w:rPr>
        <w:t>Přejímací řízení bude objednatelem zahájeno nejpozději v poslední den doby plnění</w:t>
      </w:r>
      <w:r>
        <w:rPr>
          <w:rFonts w:ascii="Tahoma" w:hAnsi="Tahoma" w:cs="Tahoma"/>
          <w:sz w:val="22"/>
          <w:szCs w:val="22"/>
        </w:rPr>
        <w:t>.</w:t>
      </w:r>
      <w:r w:rsidRPr="4174D4AB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Dílo bude </w:t>
      </w:r>
      <w:r w:rsidR="00B012B4" w:rsidRPr="00080BAF">
        <w:rPr>
          <w:rFonts w:ascii="Tahoma" w:hAnsi="Tahoma" w:cs="Tahoma"/>
          <w:sz w:val="22"/>
          <w:szCs w:val="22"/>
        </w:rPr>
        <w:t>provedeno</w:t>
      </w:r>
      <w:r w:rsidR="00A54991" w:rsidRPr="00080BAF">
        <w:rPr>
          <w:rFonts w:ascii="Tahoma" w:hAnsi="Tahoma" w:cs="Tahoma"/>
          <w:sz w:val="22"/>
          <w:szCs w:val="22"/>
        </w:rPr>
        <w:t xml:space="preserve"> a objednateli předáno po částech, a to v termínech uvedených v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čl.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IV odst.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1 této smlouvy.</w:t>
      </w:r>
    </w:p>
    <w:p w14:paraId="2F8EEC08" w14:textId="77777777" w:rsidR="00A54991" w:rsidRPr="00080BAF" w:rsidRDefault="00A54991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Objednatel se zavazuje dílo (jeho část) převzít v případě, že bude provedeno bez vad a nedodělků. </w:t>
      </w:r>
      <w:r w:rsidR="00E81522" w:rsidRPr="00070179">
        <w:rPr>
          <w:rFonts w:ascii="Tahoma" w:hAnsi="Tahoma" w:cs="Tahoma"/>
          <w:sz w:val="22"/>
          <w:szCs w:val="22"/>
        </w:rPr>
        <w:t>K předání</w:t>
      </w:r>
      <w:r w:rsidRPr="00070179">
        <w:rPr>
          <w:rFonts w:ascii="Tahoma" w:hAnsi="Tahoma" w:cs="Tahoma"/>
          <w:sz w:val="22"/>
          <w:szCs w:val="22"/>
        </w:rPr>
        <w:t xml:space="preserve"> díla (jeho části) zhotovitel </w:t>
      </w:r>
      <w:r w:rsidR="007B7556" w:rsidRPr="00070179">
        <w:rPr>
          <w:rFonts w:ascii="Tahoma" w:hAnsi="Tahoma" w:cs="Tahoma"/>
          <w:sz w:val="22"/>
          <w:szCs w:val="22"/>
        </w:rPr>
        <w:t xml:space="preserve">vyhotoví </w:t>
      </w:r>
      <w:r w:rsidRPr="00070179">
        <w:rPr>
          <w:rFonts w:ascii="Tahoma" w:hAnsi="Tahoma" w:cs="Tahoma"/>
          <w:sz w:val="22"/>
          <w:szCs w:val="22"/>
        </w:rPr>
        <w:t>protokol,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070179">
        <w:rPr>
          <w:rFonts w:ascii="Tahoma" w:hAnsi="Tahoma" w:cs="Tahoma"/>
          <w:sz w:val="22"/>
          <w:szCs w:val="22"/>
        </w:rPr>
        <w:t>ve </w:t>
      </w:r>
      <w:r w:rsidRPr="00080BAF">
        <w:rPr>
          <w:rFonts w:ascii="Tahoma" w:hAnsi="Tahoma" w:cs="Tahoma"/>
          <w:sz w:val="22"/>
          <w:szCs w:val="22"/>
        </w:rPr>
        <w:t xml:space="preserve">kterém objednatel </w:t>
      </w:r>
      <w:r w:rsidR="00E81522" w:rsidRPr="00080BAF">
        <w:rPr>
          <w:rFonts w:ascii="Tahoma" w:hAnsi="Tahoma" w:cs="Tahoma"/>
          <w:sz w:val="22"/>
          <w:szCs w:val="22"/>
        </w:rPr>
        <w:t xml:space="preserve">po ukončení přejímacího řízení </w:t>
      </w:r>
      <w:r w:rsidRPr="00080BAF">
        <w:rPr>
          <w:rFonts w:ascii="Tahoma" w:hAnsi="Tahoma" w:cs="Tahoma"/>
          <w:sz w:val="22"/>
          <w:szCs w:val="22"/>
        </w:rPr>
        <w:t>prohlásí, zda dílo (jeho část)</w:t>
      </w:r>
      <w:r w:rsidR="007163FB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přejímá či nikoli.</w:t>
      </w:r>
      <w:r w:rsidR="007D18F4">
        <w:rPr>
          <w:rFonts w:ascii="Tahoma" w:hAnsi="Tahoma" w:cs="Tahoma"/>
          <w:sz w:val="22"/>
          <w:szCs w:val="22"/>
        </w:rPr>
        <w:t xml:space="preserve"> </w:t>
      </w:r>
      <w:r w:rsidR="007D18F4" w:rsidRPr="00070179">
        <w:rPr>
          <w:rFonts w:ascii="Tahoma" w:hAnsi="Tahoma" w:cs="Tahoma"/>
          <w:sz w:val="22"/>
          <w:szCs w:val="22"/>
        </w:rPr>
        <w:t>V</w:t>
      </w:r>
      <w:r w:rsidR="00AB5BC6">
        <w:rPr>
          <w:rFonts w:ascii="Tahoma" w:hAnsi="Tahoma" w:cs="Tahoma"/>
          <w:sz w:val="22"/>
          <w:szCs w:val="22"/>
        </w:rPr>
        <w:t> </w:t>
      </w:r>
      <w:r w:rsidR="007D18F4" w:rsidRPr="00070179">
        <w:rPr>
          <w:rFonts w:ascii="Tahoma" w:hAnsi="Tahoma" w:cs="Tahoma"/>
          <w:sz w:val="22"/>
          <w:szCs w:val="22"/>
        </w:rPr>
        <w:t>případě</w:t>
      </w:r>
      <w:r w:rsidR="00AB5BC6">
        <w:rPr>
          <w:rFonts w:ascii="Tahoma" w:hAnsi="Tahoma" w:cs="Tahoma"/>
          <w:sz w:val="22"/>
          <w:szCs w:val="22"/>
        </w:rPr>
        <w:t>, že dílo vykazuje</w:t>
      </w:r>
      <w:r w:rsidR="007D18F4" w:rsidRPr="00070179">
        <w:rPr>
          <w:rFonts w:ascii="Tahoma" w:hAnsi="Tahoma" w:cs="Tahoma"/>
          <w:sz w:val="22"/>
          <w:szCs w:val="22"/>
        </w:rPr>
        <w:t xml:space="preserve"> vady nebo nedodělky</w:t>
      </w:r>
      <w:r w:rsidR="00B42608">
        <w:rPr>
          <w:rFonts w:ascii="Tahoma" w:hAnsi="Tahoma" w:cs="Tahoma"/>
          <w:sz w:val="22"/>
          <w:szCs w:val="22"/>
        </w:rPr>
        <w:t>,</w:t>
      </w:r>
      <w:r w:rsidR="007D18F4" w:rsidRPr="00070179">
        <w:rPr>
          <w:rFonts w:ascii="Tahoma" w:hAnsi="Tahoma" w:cs="Tahoma"/>
          <w:sz w:val="22"/>
          <w:szCs w:val="22"/>
        </w:rPr>
        <w:t xml:space="preserve"> specifikuje</w:t>
      </w:r>
      <w:r w:rsidR="00AB5BC6">
        <w:rPr>
          <w:rFonts w:ascii="Tahoma" w:hAnsi="Tahoma" w:cs="Tahoma"/>
          <w:sz w:val="22"/>
          <w:szCs w:val="22"/>
        </w:rPr>
        <w:t xml:space="preserve"> je objednatel</w:t>
      </w:r>
      <w:r w:rsidR="007D18F4" w:rsidRPr="00070179">
        <w:rPr>
          <w:rFonts w:ascii="Tahoma" w:hAnsi="Tahoma" w:cs="Tahoma"/>
          <w:sz w:val="22"/>
          <w:szCs w:val="22"/>
        </w:rPr>
        <w:t xml:space="preserve"> v předávacím protokolu.</w:t>
      </w:r>
    </w:p>
    <w:p w14:paraId="1901CC92" w14:textId="35A4A3CA" w:rsidR="00690F8D" w:rsidRPr="00E63EBB" w:rsidRDefault="3BF674C4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olor w:val="FF0000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povinen potvrdit v předávacím protokolu, zda dílo (</w:t>
      </w:r>
      <w:r w:rsidR="3543FC34" w:rsidRPr="4E220982">
        <w:rPr>
          <w:rFonts w:ascii="Tahoma" w:hAnsi="Tahoma" w:cs="Tahoma"/>
          <w:sz w:val="22"/>
          <w:szCs w:val="22"/>
        </w:rPr>
        <w:t>jeho část) přejímá či nikoli do </w:t>
      </w:r>
      <w:r w:rsidR="00E201B9">
        <w:rPr>
          <w:rFonts w:ascii="Tahoma" w:hAnsi="Tahoma" w:cs="Tahoma"/>
          <w:sz w:val="22"/>
          <w:szCs w:val="22"/>
        </w:rPr>
        <w:t>10</w:t>
      </w:r>
      <w:r w:rsidR="61EC4F7B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 xml:space="preserve">pracovních dnů od předložení příslušné části díla </w:t>
      </w:r>
      <w:r w:rsidR="215EAEF0" w:rsidRPr="4E220982">
        <w:rPr>
          <w:rFonts w:ascii="Tahoma" w:hAnsi="Tahoma" w:cs="Tahoma"/>
          <w:sz w:val="22"/>
          <w:szCs w:val="22"/>
        </w:rPr>
        <w:t>k</w:t>
      </w:r>
      <w:r w:rsidRPr="4E220982">
        <w:rPr>
          <w:rFonts w:ascii="Tahoma" w:hAnsi="Tahoma" w:cs="Tahoma"/>
          <w:sz w:val="22"/>
          <w:szCs w:val="22"/>
        </w:rPr>
        <w:t xml:space="preserve"> přejímací</w:t>
      </w:r>
      <w:r w:rsidR="215EAEF0" w:rsidRPr="4E220982">
        <w:rPr>
          <w:rFonts w:ascii="Tahoma" w:hAnsi="Tahoma" w:cs="Tahoma"/>
          <w:sz w:val="22"/>
          <w:szCs w:val="22"/>
        </w:rPr>
        <w:t>mu</w:t>
      </w:r>
      <w:r w:rsidRPr="4E220982">
        <w:rPr>
          <w:rFonts w:ascii="Tahoma" w:hAnsi="Tahoma" w:cs="Tahoma"/>
          <w:sz w:val="22"/>
          <w:szCs w:val="22"/>
        </w:rPr>
        <w:t xml:space="preserve"> řízení.</w:t>
      </w:r>
    </w:p>
    <w:p w14:paraId="7511B276" w14:textId="47741D73" w:rsidR="007B7556" w:rsidRPr="00070179" w:rsidRDefault="61EC4F7B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rPr>
          <w:rFonts w:ascii="Tahoma" w:eastAsia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Po dobu trvání přejímacího řízení (tj. od zahájení přejímacího řízení do jeho ukončení převzetím díla (jeho části) nebo jeho nepřevzetím</w:t>
      </w:r>
      <w:r w:rsidR="4C693BEE" w:rsidRPr="4E220982">
        <w:rPr>
          <w:rFonts w:ascii="Tahoma" w:hAnsi="Tahoma" w:cs="Tahoma"/>
          <w:sz w:val="22"/>
          <w:szCs w:val="22"/>
        </w:rPr>
        <w:t>)</w:t>
      </w:r>
      <w:r w:rsidRPr="4E220982">
        <w:rPr>
          <w:rFonts w:ascii="Tahoma" w:hAnsi="Tahoma" w:cs="Tahoma"/>
          <w:sz w:val="22"/>
          <w:szCs w:val="22"/>
        </w:rPr>
        <w:t xml:space="preserve"> není zhotovitel v prodlení s provedením díla (jeho části).</w:t>
      </w:r>
    </w:p>
    <w:p w14:paraId="42F84643" w14:textId="77777777" w:rsidR="0012235B" w:rsidRPr="00070179" w:rsidRDefault="55E7966D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oprávněn dílo užít ve smyslu ustanovení § 2371 a násl. občanského zákoníku a ve smyslu zákona č. 121/2000 Sb., o právu autorském, o právech souvisejících s právem autorským a o změně některých zákonů (autorský zákon), ve znění pozdějších předpisů (dále jen „licence“), a to:</w:t>
      </w:r>
    </w:p>
    <w:p w14:paraId="49AC59AC" w14:textId="77777777" w:rsidR="0012235B" w:rsidRPr="00070179" w:rsidRDefault="0012235B" w:rsidP="00AA2B28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původní nebo zpracované či jinak změněné podobě,</w:t>
      </w:r>
    </w:p>
    <w:p w14:paraId="73F8F373" w14:textId="77777777" w:rsidR="0012235B" w:rsidRPr="00070179" w:rsidRDefault="0012235B" w:rsidP="00AA2B28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všemi způsoby užití,</w:t>
      </w:r>
    </w:p>
    <w:p w14:paraId="30A0660F" w14:textId="77777777" w:rsidR="0012235B" w:rsidRPr="00070179" w:rsidRDefault="0012235B" w:rsidP="00AA2B28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územně a množstevně neomezeném rozsahu, po dobu trvání majetkových práv k dílu.</w:t>
      </w:r>
    </w:p>
    <w:p w14:paraId="14781ADA" w14:textId="66CDF115" w:rsidR="0012235B" w:rsidRPr="00070179" w:rsidRDefault="0012235B" w:rsidP="00A26A58">
      <w:pPr>
        <w:pStyle w:val="OdstavecSmlouvy"/>
        <w:keepLines w:val="0"/>
        <w:tabs>
          <w:tab w:val="clear" w:pos="426"/>
          <w:tab w:val="clear" w:pos="1701"/>
          <w:tab w:val="left" w:pos="714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lastRenderedPageBreak/>
        <w:t xml:space="preserve">Objednatel není povinen udělenou licenci využít. </w:t>
      </w:r>
      <w:r w:rsidR="00E53B7A" w:rsidRPr="00363F3A">
        <w:rPr>
          <w:rFonts w:ascii="Tahoma" w:hAnsi="Tahoma" w:cs="Tahoma"/>
          <w:sz w:val="22"/>
          <w:szCs w:val="22"/>
        </w:rPr>
        <w:t>Objednatel je oprávněn dílo upravit či</w:t>
      </w:r>
      <w:r w:rsidR="00E53B7A">
        <w:rPr>
          <w:rFonts w:ascii="Tahoma" w:hAnsi="Tahoma" w:cs="Tahoma"/>
          <w:sz w:val="22"/>
          <w:szCs w:val="22"/>
        </w:rPr>
        <w:t xml:space="preserve"> </w:t>
      </w:r>
      <w:r w:rsidR="00E53B7A" w:rsidRPr="00363F3A">
        <w:rPr>
          <w:rFonts w:ascii="Tahoma" w:hAnsi="Tahoma" w:cs="Tahoma"/>
          <w:sz w:val="22"/>
          <w:szCs w:val="22"/>
        </w:rPr>
        <w:t xml:space="preserve">jinak měnit, a to i prostřednictvím jiné odborné osoby. </w:t>
      </w:r>
      <w:r w:rsidRPr="00070179">
        <w:rPr>
          <w:rFonts w:ascii="Tahoma" w:hAnsi="Tahoma" w:cs="Tahoma"/>
          <w:sz w:val="22"/>
          <w:szCs w:val="22"/>
        </w:rPr>
        <w:t>Odměna zhotovitele coby autora díla za poskytnutí licence je součástí ceny za dílo podle čl. VII této smlouvy.</w:t>
      </w:r>
    </w:p>
    <w:p w14:paraId="5EAAE905" w14:textId="77777777" w:rsidR="0012235B" w:rsidRPr="00070179" w:rsidRDefault="55E7966D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Zhotovitel není oprávněn poskytnout </w:t>
      </w:r>
      <w:r w:rsidR="3B506833" w:rsidRPr="4E220982">
        <w:rPr>
          <w:rFonts w:ascii="Tahoma" w:hAnsi="Tahoma" w:cs="Tahoma"/>
          <w:sz w:val="22"/>
          <w:szCs w:val="22"/>
        </w:rPr>
        <w:t xml:space="preserve">dílo </w:t>
      </w:r>
      <w:r w:rsidRPr="4E220982">
        <w:rPr>
          <w:rFonts w:ascii="Tahoma" w:hAnsi="Tahoma" w:cs="Tahoma"/>
          <w:sz w:val="22"/>
          <w:szCs w:val="22"/>
        </w:rPr>
        <w:t>jiným osobám než objednateli.</w:t>
      </w:r>
    </w:p>
    <w:p w14:paraId="5DBA5E20" w14:textId="77777777" w:rsidR="00A54991" w:rsidRPr="00080BAF" w:rsidRDefault="3BF674C4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Vlastnické právo k jednotlivým dokumentacím a</w:t>
      </w:r>
      <w:r w:rsidR="215EAEF0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dalším dokumentům 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hmotným výstup</w:t>
      </w:r>
      <w:r w:rsidR="215EAEF0" w:rsidRPr="4E220982">
        <w:rPr>
          <w:rFonts w:ascii="Tahoma" w:hAnsi="Tahoma" w:cs="Tahoma"/>
          <w:sz w:val="22"/>
          <w:szCs w:val="22"/>
        </w:rPr>
        <w:t>ům, které jsou předmětem díla, a nebezpečí škody na </w:t>
      </w:r>
      <w:r w:rsidRPr="4E220982">
        <w:rPr>
          <w:rFonts w:ascii="Tahoma" w:hAnsi="Tahoma" w:cs="Tahoma"/>
          <w:sz w:val="22"/>
          <w:szCs w:val="22"/>
        </w:rPr>
        <w:t>nich přechází na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objednatele dnem jejich</w:t>
      </w:r>
      <w:r w:rsidR="3543FC34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převzetí objednatelem.</w:t>
      </w:r>
    </w:p>
    <w:p w14:paraId="51B9CE63" w14:textId="77777777" w:rsidR="00A54991" w:rsidRDefault="00A54991" w:rsidP="00F802BA">
      <w:pPr>
        <w:pStyle w:val="Zkladntextodsazen2"/>
        <w:tabs>
          <w:tab w:val="left" w:pos="1304"/>
        </w:tabs>
        <w:spacing w:before="40"/>
        <w:ind w:left="1304" w:firstLine="0"/>
        <w:jc w:val="center"/>
        <w:rPr>
          <w:rFonts w:ascii="Tahoma" w:hAnsi="Tahoma" w:cs="Tahoma"/>
          <w:b/>
          <w:sz w:val="22"/>
          <w:szCs w:val="22"/>
        </w:rPr>
      </w:pPr>
      <w:r w:rsidRPr="00AC0AC5">
        <w:rPr>
          <w:rFonts w:ascii="Tahoma" w:hAnsi="Tahoma" w:cs="Tahoma"/>
          <w:b/>
          <w:sz w:val="22"/>
          <w:szCs w:val="22"/>
        </w:rPr>
        <w:t>VI.</w:t>
      </w:r>
      <w:r w:rsidR="00E03721" w:rsidRPr="001F46E7">
        <w:rPr>
          <w:rFonts w:ascii="Tahoma" w:hAnsi="Tahoma" w:cs="Tahoma"/>
          <w:strike/>
          <w:color w:val="FF00FF"/>
          <w:sz w:val="22"/>
          <w:szCs w:val="22"/>
        </w:rPr>
        <w:br/>
      </w:r>
      <w:r w:rsidRPr="00AC0AC5">
        <w:rPr>
          <w:rFonts w:ascii="Tahoma" w:hAnsi="Tahoma" w:cs="Tahoma"/>
          <w:b/>
          <w:sz w:val="22"/>
          <w:szCs w:val="22"/>
        </w:rPr>
        <w:t>Provádění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AC0AC5">
        <w:rPr>
          <w:rFonts w:ascii="Tahoma" w:hAnsi="Tahoma" w:cs="Tahoma"/>
          <w:b/>
          <w:sz w:val="22"/>
          <w:szCs w:val="22"/>
        </w:rPr>
        <w:t>díla,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AC0AC5">
        <w:rPr>
          <w:rFonts w:ascii="Tahoma" w:hAnsi="Tahoma" w:cs="Tahoma"/>
          <w:b/>
          <w:sz w:val="22"/>
          <w:szCs w:val="22"/>
        </w:rPr>
        <w:t>práva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AC0AC5">
        <w:rPr>
          <w:rFonts w:ascii="Tahoma" w:hAnsi="Tahoma" w:cs="Tahoma"/>
          <w:b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AC0AC5">
        <w:rPr>
          <w:rFonts w:ascii="Tahoma" w:hAnsi="Tahoma" w:cs="Tahoma"/>
          <w:b/>
          <w:sz w:val="22"/>
          <w:szCs w:val="22"/>
        </w:rPr>
        <w:t>povinnosti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AC0AC5">
        <w:rPr>
          <w:rFonts w:ascii="Tahoma" w:hAnsi="Tahoma" w:cs="Tahoma"/>
          <w:b/>
          <w:sz w:val="22"/>
          <w:szCs w:val="22"/>
        </w:rPr>
        <w:t>stran</w:t>
      </w:r>
    </w:p>
    <w:p w14:paraId="5F98C0B2" w14:textId="77777777" w:rsidR="00F802BA" w:rsidRPr="00080BAF" w:rsidRDefault="00F802BA" w:rsidP="00F802BA">
      <w:pPr>
        <w:pStyle w:val="Zkladntextodsazen2"/>
        <w:tabs>
          <w:tab w:val="left" w:pos="1304"/>
        </w:tabs>
        <w:spacing w:before="40"/>
        <w:ind w:left="1304" w:firstLine="0"/>
        <w:jc w:val="center"/>
        <w:rPr>
          <w:rFonts w:ascii="Tahoma" w:hAnsi="Tahoma" w:cs="Tahoma"/>
          <w:sz w:val="22"/>
          <w:szCs w:val="22"/>
        </w:rPr>
      </w:pPr>
    </w:p>
    <w:p w14:paraId="602F80DB" w14:textId="77777777" w:rsidR="00A54991" w:rsidRPr="00080BAF" w:rsidRDefault="008F754A" w:rsidP="00AC0AC5">
      <w:pPr>
        <w:pStyle w:val="Zkladntextodsazen2"/>
        <w:tabs>
          <w:tab w:val="left" w:pos="1304"/>
        </w:tabs>
        <w:spacing w:before="40"/>
        <w:ind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1.</w:t>
      </w:r>
      <w:r>
        <w:rPr>
          <w:rFonts w:ascii="Tahoma" w:hAnsi="Tahoma" w:cs="Tahoma"/>
          <w:sz w:val="22"/>
          <w:szCs w:val="22"/>
        </w:rPr>
        <w:tab/>
      </w:r>
      <w:r w:rsidR="00A54991" w:rsidRPr="00080BAF">
        <w:rPr>
          <w:rFonts w:ascii="Tahoma" w:hAnsi="Tahoma" w:cs="Tahoma"/>
          <w:sz w:val="22"/>
          <w:szCs w:val="22"/>
        </w:rPr>
        <w:t xml:space="preserve">Zhotovitel je zejména </w:t>
      </w:r>
      <w:r w:rsidR="00A54991" w:rsidRPr="00D81F6F">
        <w:rPr>
          <w:rFonts w:ascii="Tahoma" w:hAnsi="Tahoma" w:cs="Tahoma"/>
          <w:color w:val="000000" w:themeColor="text1"/>
          <w:sz w:val="22"/>
          <w:szCs w:val="22"/>
        </w:rPr>
        <w:t>povinen</w:t>
      </w:r>
      <w:r w:rsidR="00A54991" w:rsidRPr="00080BAF">
        <w:rPr>
          <w:rFonts w:ascii="Tahoma" w:hAnsi="Tahoma" w:cs="Tahoma"/>
          <w:sz w:val="22"/>
          <w:szCs w:val="22"/>
        </w:rPr>
        <w:t>:</w:t>
      </w:r>
    </w:p>
    <w:p w14:paraId="196F4A0C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řádně, včas a za použití postupů, které odpovídají právním předpisům ČR,</w:t>
      </w:r>
    </w:p>
    <w:p w14:paraId="5D7864D5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při provádění díla ujednání této smlouvy, řídit se podklady a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pokyny objednatele a vyjádřeními správců sítí a dotčených orgánů státní správy,</w:t>
      </w:r>
    </w:p>
    <w:p w14:paraId="6EC11B3D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na svůj náklad a své nebezpečí,</w:t>
      </w:r>
    </w:p>
    <w:p w14:paraId="013EE78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účastnit se na základě pozvánky objednatele všech jednání týkajících se díla,</w:t>
      </w:r>
    </w:p>
    <w:p w14:paraId="6544DCF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poskytnout objednateli požadovanou dokumentaci,</w:t>
      </w:r>
    </w:p>
    <w:p w14:paraId="1DDDCF0B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123C94CC" w14:textId="0F6AAFD5" w:rsidR="004B4401" w:rsidRPr="009A7A17" w:rsidRDefault="005F709F" w:rsidP="00621F09">
      <w:pPr>
        <w:pStyle w:val="slovanPododstavecSmlouvy"/>
      </w:pPr>
      <w:r w:rsidRPr="00080BAF">
        <w:rPr>
          <w:rFonts w:ascii="Tahoma" w:hAnsi="Tahoma" w:cs="Tahoma"/>
          <w:sz w:val="22"/>
          <w:szCs w:val="22"/>
        </w:rPr>
        <w:t>na základě požadavku objednatele poskytnout vysvětlení</w:t>
      </w:r>
      <w:r w:rsidR="006002D3">
        <w:rPr>
          <w:rFonts w:ascii="Tahoma" w:hAnsi="Tahoma" w:cs="Tahoma"/>
          <w:sz w:val="22"/>
          <w:szCs w:val="22"/>
        </w:rPr>
        <w:t xml:space="preserve"> zadávacích podmínek</w:t>
      </w:r>
      <w:r w:rsidRPr="00080BAF">
        <w:rPr>
          <w:rFonts w:ascii="Tahoma" w:hAnsi="Tahoma" w:cs="Tahoma"/>
          <w:sz w:val="22"/>
          <w:szCs w:val="22"/>
        </w:rPr>
        <w:t xml:space="preserve"> k dotazům </w:t>
      </w:r>
      <w:r w:rsidR="001A67BE" w:rsidRPr="00E201B9">
        <w:rPr>
          <w:rFonts w:ascii="Tahoma" w:hAnsi="Tahoma" w:cs="Tahoma"/>
          <w:sz w:val="22"/>
          <w:szCs w:val="22"/>
        </w:rPr>
        <w:t>účastníků zadávacího</w:t>
      </w:r>
      <w:r w:rsidR="00E201B9" w:rsidRPr="00E201B9">
        <w:rPr>
          <w:rFonts w:ascii="Tahoma" w:hAnsi="Tahoma" w:cs="Tahoma"/>
          <w:sz w:val="22"/>
          <w:szCs w:val="22"/>
        </w:rPr>
        <w:t xml:space="preserve"> </w:t>
      </w:r>
      <w:r w:rsidR="001A67BE" w:rsidRPr="00E201B9">
        <w:rPr>
          <w:rFonts w:ascii="Tahoma" w:hAnsi="Tahoma" w:cs="Tahoma"/>
          <w:sz w:val="22"/>
          <w:szCs w:val="22"/>
        </w:rPr>
        <w:t>řízení</w:t>
      </w:r>
      <w:r w:rsidRPr="00E201B9">
        <w:rPr>
          <w:rFonts w:ascii="Tahoma" w:hAnsi="Tahoma" w:cs="Tahoma"/>
          <w:sz w:val="22"/>
          <w:szCs w:val="22"/>
        </w:rPr>
        <w:t xml:space="preserve"> na </w:t>
      </w:r>
      <w:r w:rsidR="00627CB6">
        <w:rPr>
          <w:rFonts w:ascii="Tahoma" w:hAnsi="Tahoma" w:cs="Tahoma"/>
          <w:sz w:val="22"/>
          <w:szCs w:val="22"/>
        </w:rPr>
        <w:t>výběr zhotovitele</w:t>
      </w:r>
      <w:r w:rsidRPr="00080BAF">
        <w:rPr>
          <w:rFonts w:ascii="Tahoma" w:hAnsi="Tahoma" w:cs="Tahoma"/>
          <w:sz w:val="22"/>
          <w:szCs w:val="22"/>
        </w:rPr>
        <w:t xml:space="preserve"> stavby vztahujícím se k </w:t>
      </w:r>
      <w:r w:rsidR="007163FB">
        <w:rPr>
          <w:rFonts w:ascii="Tahoma" w:hAnsi="Tahoma" w:cs="Tahoma"/>
          <w:sz w:val="22"/>
          <w:szCs w:val="22"/>
        </w:rPr>
        <w:t xml:space="preserve">dokumentaci </w:t>
      </w:r>
      <w:r w:rsidR="00627CB6">
        <w:rPr>
          <w:rFonts w:ascii="Tahoma" w:hAnsi="Tahoma" w:cs="Tahoma"/>
          <w:sz w:val="22"/>
          <w:szCs w:val="22"/>
        </w:rPr>
        <w:t>zpracované na základě</w:t>
      </w:r>
      <w:r w:rsidRPr="00080BAF">
        <w:rPr>
          <w:rFonts w:ascii="Tahoma" w:hAnsi="Tahoma" w:cs="Tahoma"/>
          <w:sz w:val="22"/>
          <w:szCs w:val="22"/>
        </w:rPr>
        <w:t xml:space="preserve"> této smlouvy</w:t>
      </w:r>
      <w:r w:rsidR="007C186B">
        <w:rPr>
          <w:rFonts w:ascii="Tahoma" w:hAnsi="Tahoma" w:cs="Tahoma"/>
          <w:sz w:val="22"/>
          <w:szCs w:val="22"/>
        </w:rPr>
        <w:t xml:space="preserve">, </w:t>
      </w:r>
      <w:r w:rsidR="007C186B" w:rsidRPr="00CD651D">
        <w:rPr>
          <w:rFonts w:ascii="Tahoma" w:hAnsi="Tahoma" w:cs="Tahoma"/>
          <w:sz w:val="22"/>
          <w:szCs w:val="22"/>
        </w:rPr>
        <w:t xml:space="preserve">resp. odstranit vadu díla zjištěnou na </w:t>
      </w:r>
      <w:r w:rsidR="006D4453" w:rsidRPr="00CD651D">
        <w:rPr>
          <w:rFonts w:ascii="Tahoma" w:hAnsi="Tahoma" w:cs="Tahoma"/>
          <w:sz w:val="22"/>
          <w:szCs w:val="22"/>
        </w:rPr>
        <w:t>základě žádosti o vysvětlení zadávacích podmínek</w:t>
      </w:r>
      <w:r w:rsidRPr="00CD651D">
        <w:rPr>
          <w:rFonts w:ascii="Tahoma" w:hAnsi="Tahoma" w:cs="Tahoma"/>
          <w:sz w:val="22"/>
          <w:szCs w:val="22"/>
        </w:rPr>
        <w:t xml:space="preserve">. </w:t>
      </w:r>
      <w:r w:rsidR="00456C75" w:rsidRPr="00CD651D">
        <w:rPr>
          <w:rFonts w:ascii="Tahoma" w:hAnsi="Tahoma" w:cs="Tahoma"/>
          <w:sz w:val="22"/>
          <w:szCs w:val="22"/>
        </w:rPr>
        <w:t>Vysvětlení</w:t>
      </w:r>
      <w:r w:rsidR="002C6A3D" w:rsidRPr="00CD651D">
        <w:rPr>
          <w:rFonts w:ascii="Tahoma" w:hAnsi="Tahoma" w:cs="Tahoma"/>
          <w:sz w:val="22"/>
          <w:szCs w:val="22"/>
        </w:rPr>
        <w:t>, resp.</w:t>
      </w:r>
      <w:r w:rsidR="00456C75" w:rsidRPr="00CD651D">
        <w:rPr>
          <w:rFonts w:ascii="Tahoma" w:hAnsi="Tahoma" w:cs="Tahoma"/>
          <w:sz w:val="22"/>
          <w:szCs w:val="22"/>
        </w:rPr>
        <w:t xml:space="preserve"> provedenou opravu,</w:t>
      </w:r>
      <w:r w:rsidRPr="00CD651D">
        <w:rPr>
          <w:rFonts w:ascii="Tahoma" w:hAnsi="Tahoma" w:cs="Tahoma"/>
          <w:sz w:val="22"/>
          <w:szCs w:val="22"/>
        </w:rPr>
        <w:t xml:space="preserve"> je zhotovitel povinen objednateli poskytnout v písemné podobě</w:t>
      </w:r>
      <w:r w:rsidR="008B642D" w:rsidRPr="00CD651D">
        <w:rPr>
          <w:rFonts w:ascii="Tahoma" w:hAnsi="Tahoma" w:cs="Tahoma"/>
          <w:sz w:val="22"/>
          <w:szCs w:val="22"/>
        </w:rPr>
        <w:t xml:space="preserve"> </w:t>
      </w:r>
      <w:r w:rsidR="00070179" w:rsidRPr="00CD651D">
        <w:rPr>
          <w:rFonts w:ascii="Tahoma" w:hAnsi="Tahoma" w:cs="Tahoma"/>
          <w:sz w:val="22"/>
          <w:szCs w:val="22"/>
        </w:rPr>
        <w:t>nejpozději do </w:t>
      </w:r>
      <w:r w:rsidRPr="00CD651D">
        <w:rPr>
          <w:rFonts w:ascii="Tahoma" w:hAnsi="Tahoma" w:cs="Tahoma"/>
          <w:sz w:val="22"/>
          <w:szCs w:val="22"/>
        </w:rPr>
        <w:t>2 pracovních dnů ode</w:t>
      </w:r>
      <w:r w:rsidR="00070179" w:rsidRPr="00CD651D">
        <w:rPr>
          <w:rFonts w:ascii="Tahoma" w:hAnsi="Tahoma" w:cs="Tahoma"/>
          <w:sz w:val="22"/>
          <w:szCs w:val="22"/>
        </w:rPr>
        <w:t> </w:t>
      </w:r>
      <w:r w:rsidRPr="00CD651D">
        <w:rPr>
          <w:rFonts w:ascii="Tahoma" w:hAnsi="Tahoma" w:cs="Tahoma"/>
          <w:sz w:val="22"/>
          <w:szCs w:val="22"/>
        </w:rPr>
        <w:t>dne doručení požadavku objednatele dle předchozí věty</w:t>
      </w:r>
      <w:r w:rsidR="006D4453" w:rsidRPr="00CD651D">
        <w:rPr>
          <w:rFonts w:ascii="Tahoma" w:hAnsi="Tahoma" w:cs="Tahoma"/>
          <w:sz w:val="22"/>
          <w:szCs w:val="22"/>
        </w:rPr>
        <w:t>, pokud se s ohledem na povahu dotazu nedohodnou smluvní strany (za objednatele osoba oprávněná jednat ve věcech technických) jinak</w:t>
      </w:r>
      <w:r w:rsidRPr="00CD651D">
        <w:rPr>
          <w:rFonts w:ascii="Tahoma" w:hAnsi="Tahoma" w:cs="Tahoma"/>
          <w:sz w:val="22"/>
          <w:szCs w:val="22"/>
        </w:rPr>
        <w:t>.</w:t>
      </w:r>
      <w:r w:rsidRPr="00080BAF">
        <w:rPr>
          <w:rFonts w:ascii="Tahoma" w:hAnsi="Tahoma" w:cs="Tahoma"/>
          <w:sz w:val="22"/>
          <w:szCs w:val="22"/>
        </w:rPr>
        <w:t xml:space="preserve"> Objednatel zašle požadavek na</w:t>
      </w:r>
      <w:r w:rsidR="007163F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poskytnutí </w:t>
      </w:r>
      <w:r w:rsidR="009E3701">
        <w:rPr>
          <w:rFonts w:ascii="Tahoma" w:hAnsi="Tahoma" w:cs="Tahoma"/>
          <w:sz w:val="22"/>
          <w:szCs w:val="22"/>
        </w:rPr>
        <w:t xml:space="preserve">vysvětlení </w:t>
      </w:r>
      <w:r w:rsidR="003021E2">
        <w:rPr>
          <w:rFonts w:ascii="Tahoma" w:hAnsi="Tahoma" w:cs="Tahoma"/>
          <w:sz w:val="22"/>
          <w:szCs w:val="22"/>
        </w:rPr>
        <w:t xml:space="preserve">e-mailem </w:t>
      </w:r>
      <w:r w:rsidRPr="00080BAF">
        <w:rPr>
          <w:rFonts w:ascii="Tahoma" w:hAnsi="Tahoma" w:cs="Tahoma"/>
          <w:sz w:val="22"/>
          <w:szCs w:val="22"/>
        </w:rPr>
        <w:t>na</w:t>
      </w:r>
      <w:r w:rsidR="003021E2">
        <w:rPr>
          <w:rFonts w:ascii="Tahoma" w:hAnsi="Tahoma" w:cs="Tahoma"/>
          <w:sz w:val="22"/>
          <w:szCs w:val="22"/>
        </w:rPr>
        <w:t xml:space="preserve"> adresu</w:t>
      </w:r>
      <w:r w:rsidRPr="00080BAF">
        <w:rPr>
          <w:rFonts w:ascii="Tahoma" w:hAnsi="Tahoma" w:cs="Tahoma"/>
          <w:sz w:val="22"/>
          <w:szCs w:val="22"/>
        </w:rPr>
        <w:t>:</w:t>
      </w:r>
      <w:r w:rsidR="003021E2">
        <w:rPr>
          <w:rFonts w:ascii="Tahoma" w:hAnsi="Tahoma" w:cs="Tahoma"/>
          <w:sz w:val="22"/>
          <w:szCs w:val="22"/>
        </w:rPr>
        <w:t xml:space="preserve"> ………. </w:t>
      </w:r>
      <w:r w:rsidR="003021E2" w:rsidRPr="00D25C76">
        <w:rPr>
          <w:rFonts w:ascii="Tahoma" w:hAnsi="Tahoma" w:cs="Tahoma"/>
          <w:i/>
          <w:color w:val="FF0000"/>
          <w:sz w:val="22"/>
          <w:szCs w:val="22"/>
        </w:rPr>
        <w:t>(doplní účastník)</w:t>
      </w:r>
      <w:r w:rsidR="00FC75F6" w:rsidRPr="00FC75F6">
        <w:rPr>
          <w:rFonts w:ascii="Tahoma" w:hAnsi="Tahoma" w:cs="Tahoma"/>
          <w:i/>
          <w:sz w:val="22"/>
          <w:szCs w:val="22"/>
        </w:rPr>
        <w:t>.</w:t>
      </w:r>
      <w:r w:rsidR="00D16E92">
        <w:rPr>
          <w:color w:val="0000FF"/>
        </w:rPr>
        <w:t xml:space="preserve"> </w:t>
      </w:r>
      <w:r w:rsidR="00D05538" w:rsidRPr="00D05538">
        <w:rPr>
          <w:rFonts w:ascii="Tahoma" w:hAnsi="Tahoma" w:cs="Tahoma"/>
          <w:sz w:val="22"/>
          <w:szCs w:val="22"/>
        </w:rPr>
        <w:t>Zhotovitel je povinen neprodleně informovat objednatele o změně této adresy. O této změně není potřeba uzavírat dodatek</w:t>
      </w:r>
      <w:r w:rsidR="00D05538">
        <w:rPr>
          <w:rFonts w:ascii="Tahoma" w:hAnsi="Tahoma" w:cs="Tahoma"/>
          <w:sz w:val="22"/>
          <w:szCs w:val="22"/>
        </w:rPr>
        <w:t xml:space="preserve"> k této </w:t>
      </w:r>
      <w:r w:rsidR="00D05538" w:rsidRPr="00D05538">
        <w:rPr>
          <w:rFonts w:ascii="Tahoma" w:hAnsi="Tahoma" w:cs="Tahoma"/>
          <w:sz w:val="22"/>
          <w:szCs w:val="22"/>
        </w:rPr>
        <w:t>smlouv</w:t>
      </w:r>
      <w:r w:rsidR="00D05538">
        <w:rPr>
          <w:rFonts w:ascii="Tahoma" w:hAnsi="Tahoma" w:cs="Tahoma"/>
          <w:sz w:val="22"/>
          <w:szCs w:val="22"/>
        </w:rPr>
        <w:t xml:space="preserve">ě. </w:t>
      </w:r>
      <w:r w:rsidR="009A7A17" w:rsidRPr="00D05538">
        <w:rPr>
          <w:rFonts w:ascii="Tahoma" w:hAnsi="Tahoma" w:cs="Tahoma"/>
          <w:sz w:val="22"/>
          <w:szCs w:val="22"/>
        </w:rPr>
        <w:t xml:space="preserve">V případě, že zhotovitel obdrží dotaz </w:t>
      </w:r>
      <w:r w:rsidR="00D05538" w:rsidRPr="00D05538">
        <w:rPr>
          <w:rFonts w:ascii="Tahoma" w:hAnsi="Tahoma" w:cs="Tahoma"/>
          <w:sz w:val="22"/>
          <w:szCs w:val="22"/>
        </w:rPr>
        <w:t xml:space="preserve">přímo </w:t>
      </w:r>
      <w:r w:rsidR="009A7A17" w:rsidRPr="00D05538">
        <w:rPr>
          <w:rFonts w:ascii="Tahoma" w:hAnsi="Tahoma" w:cs="Tahoma"/>
          <w:sz w:val="22"/>
          <w:szCs w:val="22"/>
        </w:rPr>
        <w:t xml:space="preserve">od účastníka </w:t>
      </w:r>
      <w:r w:rsidR="009A7A17" w:rsidRPr="00E201B9">
        <w:rPr>
          <w:rFonts w:ascii="Tahoma" w:hAnsi="Tahoma" w:cs="Tahoma"/>
          <w:sz w:val="22"/>
          <w:szCs w:val="22"/>
        </w:rPr>
        <w:t>zadávacího</w:t>
      </w:r>
      <w:r w:rsidR="00E201B9">
        <w:rPr>
          <w:rFonts w:ascii="Tahoma" w:hAnsi="Tahoma" w:cs="Tahoma"/>
          <w:sz w:val="22"/>
          <w:szCs w:val="22"/>
        </w:rPr>
        <w:t xml:space="preserve"> </w:t>
      </w:r>
      <w:r w:rsidR="009A7A17" w:rsidRPr="00D05538">
        <w:rPr>
          <w:rFonts w:ascii="Tahoma" w:hAnsi="Tahoma" w:cs="Tahoma"/>
          <w:sz w:val="22"/>
          <w:szCs w:val="22"/>
        </w:rPr>
        <w:t xml:space="preserve">řízení na </w:t>
      </w:r>
      <w:r w:rsidR="00D05538" w:rsidRPr="00D05538">
        <w:rPr>
          <w:rFonts w:ascii="Tahoma" w:hAnsi="Tahoma" w:cs="Tahoma"/>
          <w:sz w:val="22"/>
          <w:szCs w:val="22"/>
        </w:rPr>
        <w:t>výběr zhotovitele</w:t>
      </w:r>
      <w:r w:rsidR="009A7A17" w:rsidRPr="00D05538">
        <w:rPr>
          <w:rFonts w:ascii="Tahoma" w:hAnsi="Tahoma" w:cs="Tahoma"/>
          <w:sz w:val="22"/>
          <w:szCs w:val="22"/>
        </w:rPr>
        <w:t xml:space="preserve"> stavby, není oprávněn sám vysvětlení poskytnout, ale musí bezodkladně informovat objednatele,</w:t>
      </w:r>
    </w:p>
    <w:p w14:paraId="39251F77" w14:textId="77777777" w:rsidR="004B6DA5" w:rsidRPr="00996B77" w:rsidRDefault="006327ED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provádění díla dle této smlouvy na ochranu životního prostředí a dodržovat platné technické, bezpečnostní, zdravotní, hygienické a jiné předpisy, včetně předpisů </w:t>
      </w:r>
      <w:r w:rsidRPr="00996B77">
        <w:rPr>
          <w:rFonts w:ascii="Tahoma" w:hAnsi="Tahoma" w:cs="Tahoma"/>
          <w:sz w:val="22"/>
          <w:szCs w:val="22"/>
        </w:rPr>
        <w:t>týkajících se ochrany životního prostředí</w:t>
      </w:r>
      <w:r w:rsidR="004B6DA5" w:rsidRPr="00996B77">
        <w:rPr>
          <w:rFonts w:ascii="Tahoma" w:hAnsi="Tahoma" w:cs="Tahoma"/>
          <w:sz w:val="22"/>
          <w:szCs w:val="22"/>
        </w:rPr>
        <w:t>,</w:t>
      </w:r>
    </w:p>
    <w:p w14:paraId="6034EB66" w14:textId="77777777" w:rsidR="00006743" w:rsidRPr="00E201B9" w:rsidRDefault="00CD27FD" w:rsidP="00006743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E201B9">
        <w:rPr>
          <w:rFonts w:ascii="Tahoma" w:hAnsi="Tahoma" w:cs="Tahoma"/>
          <w:sz w:val="22"/>
          <w:szCs w:val="22"/>
        </w:rPr>
        <w:t xml:space="preserve">při zajištění předmětu díla </w:t>
      </w:r>
      <w:r w:rsidR="00AC186D" w:rsidRPr="00E201B9">
        <w:rPr>
          <w:rFonts w:ascii="Tahoma" w:hAnsi="Tahoma" w:cs="Tahoma"/>
          <w:sz w:val="22"/>
          <w:szCs w:val="22"/>
        </w:rPr>
        <w:t xml:space="preserve">aktivně </w:t>
      </w:r>
      <w:r w:rsidRPr="00E201B9">
        <w:rPr>
          <w:rFonts w:ascii="Tahoma" w:hAnsi="Tahoma" w:cs="Tahoma"/>
          <w:sz w:val="22"/>
          <w:szCs w:val="22"/>
        </w:rPr>
        <w:t>spolupracovat</w:t>
      </w:r>
      <w:r w:rsidR="00AC186D" w:rsidRPr="00E201B9">
        <w:rPr>
          <w:rFonts w:ascii="Tahoma" w:hAnsi="Tahoma" w:cs="Tahoma"/>
          <w:sz w:val="22"/>
          <w:szCs w:val="22"/>
        </w:rPr>
        <w:t xml:space="preserve"> </w:t>
      </w:r>
      <w:r w:rsidRPr="00E201B9">
        <w:rPr>
          <w:rFonts w:ascii="Tahoma" w:hAnsi="Tahoma" w:cs="Tahoma"/>
          <w:sz w:val="22"/>
          <w:szCs w:val="22"/>
        </w:rPr>
        <w:t>s MEC za účelem zpracov</w:t>
      </w:r>
      <w:r w:rsidR="00F97782" w:rsidRPr="00E201B9">
        <w:rPr>
          <w:rFonts w:ascii="Tahoma" w:hAnsi="Tahoma" w:cs="Tahoma"/>
          <w:sz w:val="22"/>
          <w:szCs w:val="22"/>
        </w:rPr>
        <w:t>ání</w:t>
      </w:r>
      <w:r w:rsidRPr="00E201B9">
        <w:rPr>
          <w:rFonts w:ascii="Tahoma" w:hAnsi="Tahoma" w:cs="Tahoma"/>
          <w:sz w:val="22"/>
          <w:szCs w:val="22"/>
        </w:rPr>
        <w:t xml:space="preserve"> PENB, a</w:t>
      </w:r>
      <w:r w:rsidR="006D1B01" w:rsidRPr="00E201B9">
        <w:rPr>
          <w:rFonts w:ascii="Tahoma" w:hAnsi="Tahoma" w:cs="Tahoma"/>
          <w:sz w:val="22"/>
          <w:szCs w:val="22"/>
        </w:rPr>
        <w:t> </w:t>
      </w:r>
      <w:r w:rsidRPr="00E201B9">
        <w:rPr>
          <w:rFonts w:ascii="Tahoma" w:hAnsi="Tahoma" w:cs="Tahoma"/>
          <w:sz w:val="22"/>
          <w:szCs w:val="22"/>
        </w:rPr>
        <w:t>to průběžně dle potřeb MEC, tak</w:t>
      </w:r>
      <w:r w:rsidR="00F97782" w:rsidRPr="00E201B9">
        <w:rPr>
          <w:rFonts w:ascii="Tahoma" w:hAnsi="Tahoma" w:cs="Tahoma"/>
          <w:sz w:val="22"/>
          <w:szCs w:val="22"/>
        </w:rPr>
        <w:t>,</w:t>
      </w:r>
      <w:r w:rsidRPr="00E201B9">
        <w:rPr>
          <w:rFonts w:ascii="Tahoma" w:hAnsi="Tahoma" w:cs="Tahoma"/>
          <w:sz w:val="22"/>
          <w:szCs w:val="22"/>
        </w:rPr>
        <w:t xml:space="preserve"> aby zhotovitel </w:t>
      </w:r>
      <w:r w:rsidR="000947FF" w:rsidRPr="00E201B9">
        <w:rPr>
          <w:rFonts w:ascii="Tahoma" w:hAnsi="Tahoma" w:cs="Tahoma"/>
          <w:sz w:val="22"/>
          <w:szCs w:val="22"/>
        </w:rPr>
        <w:t xml:space="preserve">mohl </w:t>
      </w:r>
      <w:r w:rsidR="00AC186D" w:rsidRPr="00E201B9">
        <w:rPr>
          <w:rFonts w:ascii="Tahoma" w:hAnsi="Tahoma" w:cs="Tahoma"/>
          <w:sz w:val="22"/>
          <w:szCs w:val="22"/>
        </w:rPr>
        <w:t xml:space="preserve">včas </w:t>
      </w:r>
      <w:r w:rsidRPr="00E201B9">
        <w:rPr>
          <w:rFonts w:ascii="Tahoma" w:hAnsi="Tahoma" w:cs="Tahoma"/>
          <w:sz w:val="22"/>
          <w:szCs w:val="22"/>
        </w:rPr>
        <w:t>zohlednit výsledky PENB v</w:t>
      </w:r>
      <w:r w:rsidR="00F92A96" w:rsidRPr="00E201B9">
        <w:rPr>
          <w:rFonts w:ascii="Tahoma" w:hAnsi="Tahoma" w:cs="Tahoma"/>
          <w:sz w:val="22"/>
          <w:szCs w:val="22"/>
        </w:rPr>
        <w:t>e</w:t>
      </w:r>
      <w:r w:rsidR="00AC186D" w:rsidRPr="00E201B9">
        <w:rPr>
          <w:rFonts w:ascii="Tahoma" w:hAnsi="Tahoma" w:cs="Tahoma"/>
          <w:sz w:val="22"/>
          <w:szCs w:val="22"/>
        </w:rPr>
        <w:t xml:space="preserve"> zpracovávané </w:t>
      </w:r>
      <w:r w:rsidRPr="00E201B9">
        <w:rPr>
          <w:rFonts w:ascii="Tahoma" w:hAnsi="Tahoma" w:cs="Tahoma"/>
          <w:sz w:val="22"/>
          <w:szCs w:val="22"/>
        </w:rPr>
        <w:t>dokumentaci,</w:t>
      </w:r>
    </w:p>
    <w:p w14:paraId="693799B8" w14:textId="76DB0CBD" w:rsidR="00AC186D" w:rsidRPr="00E201B9" w:rsidRDefault="00AC186D" w:rsidP="00006743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E201B9">
        <w:rPr>
          <w:rFonts w:ascii="Tahoma" w:hAnsi="Tahoma" w:cs="Tahoma"/>
          <w:sz w:val="22"/>
          <w:szCs w:val="22"/>
        </w:rPr>
        <w:t>na výzvu MEC nebo objednatele průběžně předávat podklady potřebné pro zpracování PENB,</w:t>
      </w:r>
      <w:r w:rsidR="00E27AE2">
        <w:rPr>
          <w:rFonts w:ascii="Tahoma" w:hAnsi="Tahoma" w:cs="Tahoma"/>
          <w:sz w:val="22"/>
          <w:szCs w:val="22"/>
        </w:rPr>
        <w:tab/>
      </w:r>
    </w:p>
    <w:p w14:paraId="70893995" w14:textId="37A32857" w:rsidR="00381FEE" w:rsidRPr="00E201B9" w:rsidRDefault="000F58AD" w:rsidP="00006743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E201B9">
        <w:rPr>
          <w:rFonts w:ascii="Tahoma" w:hAnsi="Tahoma" w:cs="Tahoma"/>
          <w:sz w:val="22"/>
          <w:szCs w:val="22"/>
        </w:rPr>
        <w:t>na výzvu MEC průběžně poskytovat součinnost potřebnou k zajištění připojení k distribuční soustavě provozovatele</w:t>
      </w:r>
    </w:p>
    <w:p w14:paraId="151116BE" w14:textId="77777777" w:rsidR="006327ED" w:rsidRDefault="004B6DA5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postupovat při provádění díla s odbornou péčí</w:t>
      </w:r>
      <w:r w:rsidR="00D23D0A">
        <w:rPr>
          <w:rFonts w:ascii="Tahoma" w:hAnsi="Tahoma" w:cs="Tahoma"/>
          <w:sz w:val="22"/>
          <w:szCs w:val="22"/>
        </w:rPr>
        <w:t>,</w:t>
      </w:r>
    </w:p>
    <w:p w14:paraId="4BA223E8" w14:textId="0E55F4A5" w:rsidR="00A84612" w:rsidRPr="00200DA7" w:rsidRDefault="00D23D0A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200DA7">
        <w:rPr>
          <w:rFonts w:ascii="Tahoma" w:hAnsi="Tahoma" w:cs="Tahoma"/>
          <w:sz w:val="22"/>
          <w:szCs w:val="22"/>
        </w:rPr>
        <w:t>organizovat pravidelné schůzky, na kterých bude objednatele informovat o aktuálním stavu rozpracovanosti díla (dále jen „</w:t>
      </w:r>
      <w:r w:rsidR="00EE5290" w:rsidRPr="00200DA7">
        <w:rPr>
          <w:rFonts w:ascii="Tahoma" w:hAnsi="Tahoma" w:cs="Tahoma"/>
          <w:sz w:val="22"/>
          <w:szCs w:val="22"/>
        </w:rPr>
        <w:t>kontrolní den</w:t>
      </w:r>
      <w:r w:rsidRPr="00200DA7">
        <w:rPr>
          <w:rFonts w:ascii="Tahoma" w:hAnsi="Tahoma" w:cs="Tahoma"/>
          <w:sz w:val="22"/>
          <w:szCs w:val="22"/>
        </w:rPr>
        <w:t xml:space="preserve">“). </w:t>
      </w:r>
      <w:r w:rsidR="00EE5290" w:rsidRPr="00200DA7">
        <w:rPr>
          <w:rFonts w:ascii="Tahoma" w:hAnsi="Tahoma" w:cs="Tahoma"/>
          <w:sz w:val="22"/>
          <w:szCs w:val="22"/>
        </w:rPr>
        <w:t>Kontrolní den</w:t>
      </w:r>
      <w:r w:rsidRPr="00200DA7">
        <w:rPr>
          <w:rFonts w:ascii="Tahoma" w:hAnsi="Tahoma" w:cs="Tahoma"/>
          <w:sz w:val="22"/>
          <w:szCs w:val="22"/>
        </w:rPr>
        <w:t xml:space="preserve"> se bude konat </w:t>
      </w:r>
      <w:r w:rsidR="002721FA" w:rsidRPr="00200DA7">
        <w:rPr>
          <w:rFonts w:ascii="Tahoma" w:hAnsi="Tahoma" w:cs="Tahoma"/>
          <w:b/>
          <w:bCs/>
          <w:sz w:val="22"/>
          <w:szCs w:val="22"/>
        </w:rPr>
        <w:t>1x</w:t>
      </w:r>
      <w:r w:rsidR="00E82239" w:rsidRPr="00200DA7">
        <w:rPr>
          <w:rFonts w:ascii="Tahoma" w:hAnsi="Tahoma" w:cs="Tahoma"/>
          <w:b/>
          <w:bCs/>
          <w:sz w:val="22"/>
          <w:szCs w:val="22"/>
        </w:rPr>
        <w:t xml:space="preserve"> za </w:t>
      </w:r>
      <w:r w:rsidR="00B53AA4" w:rsidRPr="00200DA7">
        <w:rPr>
          <w:rFonts w:ascii="Tahoma" w:hAnsi="Tahoma" w:cs="Tahoma"/>
          <w:b/>
          <w:bCs/>
          <w:sz w:val="22"/>
          <w:szCs w:val="22"/>
        </w:rPr>
        <w:t>měsíc</w:t>
      </w:r>
      <w:r w:rsidR="00ED0207" w:rsidRPr="00200DA7">
        <w:rPr>
          <w:rFonts w:ascii="Tahoma" w:hAnsi="Tahoma" w:cs="Tahoma"/>
          <w:sz w:val="22"/>
          <w:szCs w:val="22"/>
        </w:rPr>
        <w:t xml:space="preserve"> </w:t>
      </w:r>
      <w:r w:rsidRPr="00200DA7">
        <w:rPr>
          <w:rFonts w:ascii="Tahoma" w:hAnsi="Tahoma" w:cs="Tahoma"/>
          <w:sz w:val="22"/>
          <w:szCs w:val="22"/>
        </w:rPr>
        <w:t>v sídle objednatele, pokud se smluvní strany</w:t>
      </w:r>
      <w:r w:rsidR="00C70874" w:rsidRPr="00200DA7">
        <w:rPr>
          <w:rFonts w:ascii="Tahoma" w:hAnsi="Tahoma" w:cs="Tahoma"/>
          <w:sz w:val="22"/>
          <w:szCs w:val="22"/>
        </w:rPr>
        <w:t xml:space="preserve"> (za objednatele osoba oprávněná jednat ve věcech technických)</w:t>
      </w:r>
      <w:r w:rsidRPr="00200DA7">
        <w:rPr>
          <w:rFonts w:ascii="Tahoma" w:hAnsi="Tahoma" w:cs="Tahoma"/>
          <w:sz w:val="22"/>
          <w:szCs w:val="22"/>
        </w:rPr>
        <w:t xml:space="preserve"> </w:t>
      </w:r>
      <w:r w:rsidR="00C70874" w:rsidRPr="00200DA7">
        <w:rPr>
          <w:rFonts w:ascii="Tahoma" w:hAnsi="Tahoma" w:cs="Tahoma"/>
          <w:sz w:val="22"/>
          <w:szCs w:val="22"/>
        </w:rPr>
        <w:t xml:space="preserve">v konkrétním případě </w:t>
      </w:r>
      <w:r w:rsidRPr="00200DA7">
        <w:rPr>
          <w:rFonts w:ascii="Tahoma" w:hAnsi="Tahoma" w:cs="Tahoma"/>
          <w:sz w:val="22"/>
          <w:szCs w:val="22"/>
        </w:rPr>
        <w:t xml:space="preserve">nedohodnou jinak. </w:t>
      </w:r>
      <w:r w:rsidRPr="00200DA7">
        <w:rPr>
          <w:rFonts w:ascii="Tahoma" w:hAnsi="Tahoma" w:cs="Tahoma"/>
          <w:sz w:val="22"/>
          <w:szCs w:val="22"/>
        </w:rPr>
        <w:lastRenderedPageBreak/>
        <w:t>Zhotovitel z každé</w:t>
      </w:r>
      <w:r w:rsidR="00EE5290" w:rsidRPr="00200DA7">
        <w:rPr>
          <w:rFonts w:ascii="Tahoma" w:hAnsi="Tahoma" w:cs="Tahoma"/>
          <w:sz w:val="22"/>
          <w:szCs w:val="22"/>
        </w:rPr>
        <w:t>ho</w:t>
      </w:r>
      <w:r w:rsidRPr="00200DA7">
        <w:rPr>
          <w:rFonts w:ascii="Tahoma" w:hAnsi="Tahoma" w:cs="Tahoma"/>
          <w:sz w:val="22"/>
          <w:szCs w:val="22"/>
        </w:rPr>
        <w:t xml:space="preserve"> </w:t>
      </w:r>
      <w:r w:rsidR="00EE5290" w:rsidRPr="00200DA7">
        <w:rPr>
          <w:rFonts w:ascii="Tahoma" w:hAnsi="Tahoma" w:cs="Tahoma"/>
          <w:sz w:val="22"/>
          <w:szCs w:val="22"/>
        </w:rPr>
        <w:t>kontrolního dne</w:t>
      </w:r>
      <w:r w:rsidRPr="00200DA7">
        <w:rPr>
          <w:rFonts w:ascii="Tahoma" w:hAnsi="Tahoma" w:cs="Tahoma"/>
          <w:sz w:val="22"/>
          <w:szCs w:val="22"/>
        </w:rPr>
        <w:t xml:space="preserve"> pořídí zápis, který zašle k</w:t>
      </w:r>
      <w:r w:rsidR="00D16E92" w:rsidRPr="00200DA7">
        <w:rPr>
          <w:rFonts w:ascii="Tahoma" w:hAnsi="Tahoma" w:cs="Tahoma"/>
          <w:sz w:val="22"/>
          <w:szCs w:val="22"/>
        </w:rPr>
        <w:t> </w:t>
      </w:r>
      <w:r w:rsidRPr="00200DA7">
        <w:rPr>
          <w:rFonts w:ascii="Tahoma" w:hAnsi="Tahoma" w:cs="Tahoma"/>
          <w:sz w:val="22"/>
          <w:szCs w:val="22"/>
        </w:rPr>
        <w:t xml:space="preserve">odsouhlasení </w:t>
      </w:r>
      <w:r w:rsidR="00C70874" w:rsidRPr="00200DA7">
        <w:rPr>
          <w:rFonts w:ascii="Tahoma" w:hAnsi="Tahoma" w:cs="Tahoma"/>
          <w:sz w:val="22"/>
          <w:szCs w:val="22"/>
        </w:rPr>
        <w:t>objednateli</w:t>
      </w:r>
      <w:r w:rsidRPr="00200DA7">
        <w:rPr>
          <w:rFonts w:ascii="Tahoma" w:hAnsi="Tahoma" w:cs="Tahoma"/>
          <w:sz w:val="22"/>
          <w:szCs w:val="22"/>
        </w:rPr>
        <w:t xml:space="preserve">, a to do </w:t>
      </w:r>
      <w:r w:rsidR="00E82239" w:rsidRPr="00200DA7">
        <w:rPr>
          <w:rFonts w:ascii="Tahoma" w:hAnsi="Tahoma" w:cs="Tahoma"/>
          <w:sz w:val="22"/>
          <w:szCs w:val="22"/>
        </w:rPr>
        <w:t xml:space="preserve">3 </w:t>
      </w:r>
      <w:r w:rsidRPr="00200DA7">
        <w:rPr>
          <w:rFonts w:ascii="Tahoma" w:hAnsi="Tahoma" w:cs="Tahoma"/>
          <w:sz w:val="22"/>
          <w:szCs w:val="22"/>
        </w:rPr>
        <w:t xml:space="preserve">pracovních dnů ode dne uskutečnění </w:t>
      </w:r>
      <w:r w:rsidR="00EE5290" w:rsidRPr="00200DA7">
        <w:rPr>
          <w:rFonts w:ascii="Tahoma" w:hAnsi="Tahoma" w:cs="Tahoma"/>
          <w:sz w:val="22"/>
          <w:szCs w:val="22"/>
        </w:rPr>
        <w:t>kontrolního dne</w:t>
      </w:r>
      <w:r w:rsidRPr="00200DA7">
        <w:rPr>
          <w:rFonts w:ascii="Tahoma" w:hAnsi="Tahoma" w:cs="Tahoma"/>
          <w:sz w:val="22"/>
          <w:szCs w:val="22"/>
        </w:rPr>
        <w:t xml:space="preserve">. V případě, že objednatel nebude se zápisem souhlasit, zašle své výhrady </w:t>
      </w:r>
      <w:r w:rsidR="00A95716" w:rsidRPr="00200DA7">
        <w:rPr>
          <w:rFonts w:ascii="Tahoma" w:hAnsi="Tahoma" w:cs="Tahoma"/>
          <w:sz w:val="22"/>
          <w:szCs w:val="22"/>
        </w:rPr>
        <w:t>do</w:t>
      </w:r>
      <w:r w:rsidR="00ED0207" w:rsidRPr="00200DA7">
        <w:rPr>
          <w:rFonts w:ascii="Tahoma" w:hAnsi="Tahoma" w:cs="Tahoma"/>
          <w:sz w:val="22"/>
          <w:szCs w:val="22"/>
        </w:rPr>
        <w:t xml:space="preserve"> </w:t>
      </w:r>
      <w:r w:rsidR="00A05000" w:rsidRPr="00200DA7">
        <w:rPr>
          <w:rFonts w:ascii="Tahoma" w:hAnsi="Tahoma" w:cs="Tahoma"/>
          <w:sz w:val="22"/>
          <w:szCs w:val="22"/>
        </w:rPr>
        <w:t>3</w:t>
      </w:r>
      <w:r w:rsidR="00A95716" w:rsidRPr="00200DA7">
        <w:rPr>
          <w:rFonts w:ascii="Tahoma" w:hAnsi="Tahoma" w:cs="Tahoma"/>
          <w:sz w:val="22"/>
          <w:szCs w:val="22"/>
        </w:rPr>
        <w:t xml:space="preserve"> pracovních dnů </w:t>
      </w:r>
      <w:r w:rsidRPr="00200DA7">
        <w:rPr>
          <w:rFonts w:ascii="Tahoma" w:hAnsi="Tahoma" w:cs="Tahoma"/>
          <w:sz w:val="22"/>
          <w:szCs w:val="22"/>
        </w:rPr>
        <w:t>zhotoviteli zpět, včetně specifikace nedostatků a vad zápisu. Zhotovitel je povinen v takovém případě upravit zápis dle připomínek objednatele</w:t>
      </w:r>
      <w:r w:rsidR="00A95716" w:rsidRPr="00200DA7">
        <w:rPr>
          <w:rFonts w:ascii="Tahoma" w:hAnsi="Tahoma" w:cs="Tahoma"/>
          <w:sz w:val="22"/>
          <w:szCs w:val="22"/>
        </w:rPr>
        <w:t>, a to</w:t>
      </w:r>
      <w:r w:rsidRPr="00200DA7">
        <w:rPr>
          <w:rFonts w:ascii="Tahoma" w:hAnsi="Tahoma" w:cs="Tahoma"/>
          <w:sz w:val="22"/>
          <w:szCs w:val="22"/>
        </w:rPr>
        <w:t xml:space="preserve"> do </w:t>
      </w:r>
      <w:r w:rsidR="00ED0207" w:rsidRPr="00200DA7">
        <w:rPr>
          <w:rFonts w:ascii="Tahoma" w:hAnsi="Tahoma" w:cs="Tahoma"/>
          <w:sz w:val="22"/>
          <w:szCs w:val="22"/>
        </w:rPr>
        <w:t>2</w:t>
      </w:r>
      <w:r w:rsidRPr="00200DA7">
        <w:rPr>
          <w:rFonts w:ascii="Tahoma" w:hAnsi="Tahoma" w:cs="Tahoma"/>
          <w:sz w:val="22"/>
          <w:szCs w:val="22"/>
        </w:rPr>
        <w:t xml:space="preserve"> pracovních dnů ode dne obdržení nesouhlasného stanoviska objednatele a</w:t>
      </w:r>
      <w:r w:rsidR="00A95716" w:rsidRPr="00200DA7">
        <w:rPr>
          <w:rFonts w:ascii="Tahoma" w:hAnsi="Tahoma" w:cs="Tahoma"/>
          <w:sz w:val="22"/>
          <w:szCs w:val="22"/>
        </w:rPr>
        <w:t xml:space="preserve"> </w:t>
      </w:r>
      <w:r w:rsidRPr="00200DA7">
        <w:rPr>
          <w:rFonts w:ascii="Tahoma" w:hAnsi="Tahoma" w:cs="Tahoma"/>
          <w:sz w:val="22"/>
          <w:szCs w:val="22"/>
        </w:rPr>
        <w:t>zaslat</w:t>
      </w:r>
      <w:r w:rsidR="00A95716" w:rsidRPr="00200DA7">
        <w:rPr>
          <w:rFonts w:ascii="Tahoma" w:hAnsi="Tahoma" w:cs="Tahoma"/>
          <w:sz w:val="22"/>
          <w:szCs w:val="22"/>
        </w:rPr>
        <w:t xml:space="preserve"> jej</w:t>
      </w:r>
      <w:r w:rsidRPr="00200DA7">
        <w:rPr>
          <w:rFonts w:ascii="Tahoma" w:hAnsi="Tahoma" w:cs="Tahoma"/>
          <w:sz w:val="22"/>
          <w:szCs w:val="22"/>
        </w:rPr>
        <w:t xml:space="preserve"> zpět k</w:t>
      </w:r>
      <w:r w:rsidR="00A95716" w:rsidRPr="00200DA7">
        <w:rPr>
          <w:rFonts w:ascii="Tahoma" w:hAnsi="Tahoma" w:cs="Tahoma"/>
          <w:sz w:val="22"/>
          <w:szCs w:val="22"/>
        </w:rPr>
        <w:t xml:space="preserve"> </w:t>
      </w:r>
      <w:r w:rsidRPr="00200DA7">
        <w:rPr>
          <w:rFonts w:ascii="Tahoma" w:hAnsi="Tahoma" w:cs="Tahoma"/>
          <w:sz w:val="22"/>
          <w:szCs w:val="22"/>
        </w:rPr>
        <w:t>odsouhlasení objednateli</w:t>
      </w:r>
      <w:r w:rsidR="00A95716" w:rsidRPr="00200DA7">
        <w:rPr>
          <w:rFonts w:ascii="Tahoma" w:hAnsi="Tahoma" w:cs="Tahoma"/>
          <w:sz w:val="22"/>
          <w:szCs w:val="22"/>
        </w:rPr>
        <w:t xml:space="preserve">. </w:t>
      </w:r>
      <w:r w:rsidRPr="00200DA7">
        <w:rPr>
          <w:rFonts w:ascii="Tahoma" w:hAnsi="Tahoma" w:cs="Tahoma"/>
          <w:sz w:val="22"/>
          <w:szCs w:val="22"/>
        </w:rPr>
        <w:t xml:space="preserve">Zápis z </w:t>
      </w:r>
      <w:r w:rsidR="00EE5290" w:rsidRPr="00200DA7">
        <w:rPr>
          <w:rFonts w:ascii="Tahoma" w:hAnsi="Tahoma" w:cs="Tahoma"/>
          <w:sz w:val="22"/>
          <w:szCs w:val="22"/>
        </w:rPr>
        <w:t>kontrolního dne</w:t>
      </w:r>
      <w:r w:rsidRPr="00200DA7">
        <w:rPr>
          <w:rFonts w:ascii="Tahoma" w:hAnsi="Tahoma" w:cs="Tahoma"/>
          <w:sz w:val="22"/>
          <w:szCs w:val="22"/>
        </w:rPr>
        <w:t xml:space="preserve"> bude obsahovat minimálně tyto náležitosti: datum konání, místo konání, seznam přítomných či omluvených účastníků, program jednání, popis sjednaných a</w:t>
      </w:r>
      <w:r w:rsidR="00A95716" w:rsidRPr="00200DA7">
        <w:rPr>
          <w:rFonts w:ascii="Tahoma" w:hAnsi="Tahoma" w:cs="Tahoma"/>
          <w:sz w:val="22"/>
          <w:szCs w:val="22"/>
        </w:rPr>
        <w:t xml:space="preserve"> </w:t>
      </w:r>
      <w:r w:rsidRPr="00200DA7">
        <w:rPr>
          <w:rFonts w:ascii="Tahoma" w:hAnsi="Tahoma" w:cs="Tahoma"/>
          <w:sz w:val="22"/>
          <w:szCs w:val="22"/>
        </w:rPr>
        <w:t>splněných úkolů a</w:t>
      </w:r>
      <w:r w:rsidR="00A95716" w:rsidRPr="00200DA7">
        <w:rPr>
          <w:rFonts w:ascii="Tahoma" w:hAnsi="Tahoma" w:cs="Tahoma"/>
          <w:sz w:val="22"/>
          <w:szCs w:val="22"/>
        </w:rPr>
        <w:t xml:space="preserve"> </w:t>
      </w:r>
      <w:r w:rsidRPr="00200DA7">
        <w:rPr>
          <w:rFonts w:ascii="Tahoma" w:hAnsi="Tahoma" w:cs="Tahoma"/>
          <w:sz w:val="22"/>
          <w:szCs w:val="22"/>
        </w:rPr>
        <w:t xml:space="preserve">závěrů </w:t>
      </w:r>
      <w:r w:rsidR="00EE5290" w:rsidRPr="00200DA7">
        <w:rPr>
          <w:rFonts w:ascii="Tahoma" w:hAnsi="Tahoma" w:cs="Tahoma"/>
          <w:sz w:val="22"/>
          <w:szCs w:val="22"/>
        </w:rPr>
        <w:t>z kontrolního dne</w:t>
      </w:r>
      <w:r w:rsidR="00A95716" w:rsidRPr="00200DA7">
        <w:rPr>
          <w:rFonts w:ascii="Tahoma" w:hAnsi="Tahoma" w:cs="Tahoma"/>
          <w:sz w:val="22"/>
          <w:szCs w:val="22"/>
        </w:rPr>
        <w:t>.</w:t>
      </w:r>
    </w:p>
    <w:p w14:paraId="3ED404FF" w14:textId="53D0BF55" w:rsidR="00A54991" w:rsidRPr="00070179" w:rsidRDefault="00A54991" w:rsidP="00AA2B28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Pokud v průběhu provádění díla dojde ke skutečnostem, které nepředpokládala žádná</w:t>
      </w:r>
      <w:r w:rsidRPr="00070179">
        <w:rPr>
          <w:rFonts w:ascii="Tahoma" w:hAnsi="Tahoma" w:cs="Tahoma"/>
          <w:sz w:val="22"/>
          <w:szCs w:val="22"/>
        </w:rPr>
        <w:t xml:space="preserve"> ze smluvních stran a které mohou mít vliv na cenu, termín plnění zavazují se zhotovitel i objednatel na tyto skutečnosti </w:t>
      </w:r>
      <w:r w:rsidR="00073F8E" w:rsidRPr="007D5003">
        <w:rPr>
          <w:rFonts w:ascii="Tahoma" w:hAnsi="Tahoma" w:cs="Tahoma"/>
          <w:sz w:val="22"/>
          <w:szCs w:val="22"/>
        </w:rPr>
        <w:t xml:space="preserve">bezodkladně </w:t>
      </w:r>
      <w:r w:rsidRPr="007D5003">
        <w:rPr>
          <w:rFonts w:ascii="Tahoma" w:hAnsi="Tahoma" w:cs="Tahoma"/>
          <w:sz w:val="22"/>
          <w:szCs w:val="22"/>
        </w:rPr>
        <w:t>písemně</w:t>
      </w:r>
      <w:r w:rsidRPr="00070179">
        <w:rPr>
          <w:rFonts w:ascii="Tahoma" w:hAnsi="Tahoma" w:cs="Tahoma"/>
          <w:sz w:val="22"/>
          <w:szCs w:val="22"/>
        </w:rPr>
        <w:t xml:space="preserve"> upozornit druhou smluvní stranu.</w:t>
      </w:r>
    </w:p>
    <w:p w14:paraId="66D07E41" w14:textId="77777777" w:rsidR="00FC4355" w:rsidRPr="00080BAF" w:rsidRDefault="00FC4355" w:rsidP="00AA2B28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Je-li předmětem díla také specifikace </w:t>
      </w:r>
      <w:r w:rsidR="00AC186D">
        <w:rPr>
          <w:rFonts w:ascii="Tahoma" w:hAnsi="Tahoma" w:cs="Tahoma"/>
          <w:sz w:val="22"/>
          <w:szCs w:val="22"/>
        </w:rPr>
        <w:t xml:space="preserve">a návrh </w:t>
      </w:r>
      <w:r w:rsidRPr="00080BAF">
        <w:rPr>
          <w:rFonts w:ascii="Tahoma" w:hAnsi="Tahoma" w:cs="Tahoma"/>
          <w:sz w:val="22"/>
          <w:szCs w:val="22"/>
        </w:rPr>
        <w:t>vybavení stavby</w:t>
      </w:r>
      <w:r w:rsidR="00B3409F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nebo </w:t>
      </w:r>
      <w:r w:rsidR="00B3409F" w:rsidRPr="00080BAF">
        <w:rPr>
          <w:rFonts w:ascii="Tahoma" w:hAnsi="Tahoma" w:cs="Tahoma"/>
          <w:sz w:val="22"/>
          <w:szCs w:val="22"/>
        </w:rPr>
        <w:t>je</w:t>
      </w:r>
      <w:r w:rsidR="00F767F6" w:rsidRPr="00080BAF">
        <w:rPr>
          <w:rFonts w:ascii="Tahoma" w:hAnsi="Tahoma" w:cs="Tahoma"/>
          <w:sz w:val="22"/>
          <w:szCs w:val="22"/>
        </w:rPr>
        <w:t>-li</w:t>
      </w:r>
      <w:r w:rsidR="00B3409F" w:rsidRPr="00080BAF">
        <w:rPr>
          <w:rFonts w:ascii="Tahoma" w:hAnsi="Tahoma" w:cs="Tahoma"/>
          <w:sz w:val="22"/>
          <w:szCs w:val="22"/>
        </w:rPr>
        <w:t xml:space="preserve"> zhotoviteli taková specifikace objednatelem předána</w:t>
      </w:r>
      <w:r w:rsidRPr="00080BAF">
        <w:rPr>
          <w:rFonts w:ascii="Tahoma" w:hAnsi="Tahoma" w:cs="Tahoma"/>
          <w:sz w:val="22"/>
          <w:szCs w:val="22"/>
        </w:rPr>
        <w:t>, je zhotovitel povinen dílo provést včetně zapracování stavební přípravy pro toto vybavení a dílo musí zohlednit parametry vybavení (napojovací body, umístění, prostorová koordinace apod.)</w:t>
      </w:r>
      <w:r w:rsidR="00CF0469" w:rsidRPr="00080BAF">
        <w:rPr>
          <w:rFonts w:ascii="Tahoma" w:hAnsi="Tahoma" w:cs="Tahoma"/>
          <w:sz w:val="22"/>
          <w:szCs w:val="22"/>
        </w:rPr>
        <w:t xml:space="preserve">, tak, </w:t>
      </w:r>
      <w:r w:rsidRPr="00080BAF">
        <w:rPr>
          <w:rFonts w:ascii="Tahoma" w:hAnsi="Tahoma" w:cs="Tahoma"/>
          <w:sz w:val="22"/>
          <w:szCs w:val="22"/>
        </w:rPr>
        <w:t>aby při realizaci stavby nevznikly dodatečné práce (vícepráce) z důvodů nesouladu projektové dokumentace stavební části s částí vybavení</w:t>
      </w:r>
      <w:r w:rsidR="00CF0469" w:rsidRPr="00080BAF">
        <w:rPr>
          <w:rFonts w:ascii="Tahoma" w:hAnsi="Tahoma" w:cs="Tahoma"/>
          <w:sz w:val="22"/>
          <w:szCs w:val="22"/>
        </w:rPr>
        <w:t>.</w:t>
      </w:r>
    </w:p>
    <w:p w14:paraId="678878B9" w14:textId="77777777" w:rsidR="00A54991" w:rsidRPr="00996B77" w:rsidRDefault="00A54991" w:rsidP="00AA2B28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se zavazuje, že v rozsahu nevyhnutelně potřebném poskytne zhotoviteli pomoc při zajištění podkladů, doplňující</w:t>
      </w:r>
      <w:r w:rsidR="007163FB">
        <w:rPr>
          <w:rFonts w:ascii="Tahoma" w:hAnsi="Tahoma" w:cs="Tahoma"/>
          <w:sz w:val="22"/>
          <w:szCs w:val="22"/>
        </w:rPr>
        <w:t>ch údajů, upřesnění vyjádření a </w:t>
      </w:r>
      <w:r w:rsidRPr="00080BAF">
        <w:rPr>
          <w:rFonts w:ascii="Tahoma" w:hAnsi="Tahoma" w:cs="Tahoma"/>
          <w:sz w:val="22"/>
          <w:szCs w:val="22"/>
        </w:rPr>
        <w:t xml:space="preserve">stanovisek, </w:t>
      </w:r>
      <w:r w:rsidRPr="00996B77">
        <w:rPr>
          <w:rFonts w:ascii="Tahoma" w:hAnsi="Tahoma" w:cs="Tahoma"/>
          <w:sz w:val="22"/>
          <w:szCs w:val="22"/>
        </w:rPr>
        <w:t xml:space="preserve">jejichž potřeba vznikne v průběhu plnění. Tuto pomoc </w:t>
      </w:r>
      <w:r w:rsidR="007163FB" w:rsidRPr="00996B77">
        <w:rPr>
          <w:rFonts w:ascii="Tahoma" w:hAnsi="Tahoma" w:cs="Tahoma"/>
          <w:sz w:val="22"/>
          <w:szCs w:val="22"/>
        </w:rPr>
        <w:t>poskytne zhotoviteli ve lhůtě a </w:t>
      </w:r>
      <w:r w:rsidRPr="00996B77">
        <w:rPr>
          <w:rFonts w:ascii="Tahoma" w:hAnsi="Tahoma" w:cs="Tahoma"/>
          <w:sz w:val="22"/>
          <w:szCs w:val="22"/>
        </w:rPr>
        <w:t>rozsahu dojednaném oběma stranami.</w:t>
      </w:r>
    </w:p>
    <w:p w14:paraId="798C4DBC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VII.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Cena díla</w:t>
      </w:r>
    </w:p>
    <w:p w14:paraId="168F2128" w14:textId="77777777" w:rsidR="00A54991" w:rsidRPr="00080BAF" w:rsidRDefault="00A54991" w:rsidP="00AA2B28">
      <w:pPr>
        <w:pStyle w:val="OdstavecSmlouvy"/>
        <w:keepNext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24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je stanovena dohodou smluvních stran a činí:</w:t>
      </w:r>
    </w:p>
    <w:tbl>
      <w:tblPr>
        <w:tblW w:w="8756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3380"/>
        <w:gridCol w:w="1491"/>
        <w:gridCol w:w="1249"/>
        <w:gridCol w:w="1580"/>
      </w:tblGrid>
      <w:tr w:rsidR="00A54991" w:rsidRPr="00080BAF" w14:paraId="7BE15B4C" w14:textId="77777777" w:rsidTr="007163FB">
        <w:trPr>
          <w:cantSplit/>
          <w:trHeight w:val="686"/>
        </w:trPr>
        <w:tc>
          <w:tcPr>
            <w:tcW w:w="443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0BF7B8C0" w14:textId="77777777" w:rsidR="00A54991" w:rsidRPr="00E201B9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bookmarkStart w:id="15" w:name="_Hlk42251452"/>
            <w:r w:rsidRPr="00E201B9">
              <w:rPr>
                <w:rFonts w:ascii="Tahoma" w:hAnsi="Tahoma" w:cs="Tahoma"/>
                <w:b/>
                <w:bCs/>
                <w:sz w:val="22"/>
                <w:szCs w:val="22"/>
              </w:rPr>
              <w:t>Části díla</w:t>
            </w:r>
          </w:p>
        </w:tc>
        <w:tc>
          <w:tcPr>
            <w:tcW w:w="1491" w:type="dxa"/>
            <w:shd w:val="clear" w:color="auto" w:fill="E6E6E6"/>
          </w:tcPr>
          <w:p w14:paraId="39776096" w14:textId="77777777" w:rsidR="00A54991" w:rsidRPr="00E201B9" w:rsidRDefault="00A54991" w:rsidP="00284925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201B9">
              <w:rPr>
                <w:rFonts w:ascii="Tahoma" w:hAnsi="Tahoma" w:cs="Tahoma"/>
                <w:b/>
                <w:bCs/>
                <w:sz w:val="22"/>
                <w:szCs w:val="22"/>
              </w:rPr>
              <w:t>Cena bez DPH (v Kč)</w:t>
            </w:r>
          </w:p>
        </w:tc>
        <w:tc>
          <w:tcPr>
            <w:tcW w:w="1249" w:type="dxa"/>
            <w:shd w:val="clear" w:color="auto" w:fill="E6E6E6"/>
          </w:tcPr>
          <w:p w14:paraId="33C1353B" w14:textId="77777777" w:rsidR="00A54991" w:rsidRPr="00E201B9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201B9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DPH </w:t>
            </w:r>
            <w:r w:rsidR="0095213B" w:rsidRPr="00E201B9"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="00ED4227" w:rsidRPr="00E201B9"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="0095213B" w:rsidRPr="00E201B9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  <w:r w:rsidRPr="00E201B9">
              <w:rPr>
                <w:rFonts w:ascii="Tahoma" w:hAnsi="Tahoma" w:cs="Tahoma"/>
                <w:b/>
                <w:bCs/>
                <w:sz w:val="22"/>
                <w:szCs w:val="22"/>
              </w:rPr>
              <w:t>% (v Kč)</w:t>
            </w:r>
          </w:p>
        </w:tc>
        <w:tc>
          <w:tcPr>
            <w:tcW w:w="1580" w:type="dxa"/>
            <w:shd w:val="clear" w:color="auto" w:fill="E6E6E6"/>
          </w:tcPr>
          <w:p w14:paraId="1623F100" w14:textId="77777777" w:rsidR="00A54991" w:rsidRPr="00D16E92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color w:val="FF00FF"/>
                <w:sz w:val="22"/>
                <w:szCs w:val="22"/>
              </w:rPr>
            </w:pPr>
            <w:r w:rsidRPr="008C6FE0">
              <w:rPr>
                <w:rFonts w:ascii="Tahoma" w:hAnsi="Tahoma" w:cs="Tahoma"/>
                <w:b/>
                <w:bCs/>
                <w:sz w:val="22"/>
                <w:szCs w:val="22"/>
              </w:rPr>
              <w:t>Cena včetně DPH (v Kč)</w:t>
            </w:r>
          </w:p>
        </w:tc>
      </w:tr>
      <w:tr w:rsidR="002517BD" w:rsidRPr="00080BAF" w14:paraId="453BEFE2" w14:textId="77777777" w:rsidTr="007163FB">
        <w:trPr>
          <w:cantSplit/>
        </w:trPr>
        <w:tc>
          <w:tcPr>
            <w:tcW w:w="1056" w:type="dxa"/>
            <w:vMerge w:val="restart"/>
            <w:tcBorders>
              <w:top w:val="single" w:sz="4" w:space="0" w:color="auto"/>
            </w:tcBorders>
          </w:tcPr>
          <w:p w14:paraId="0F786BB2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sz w:val="22"/>
                <w:szCs w:val="22"/>
              </w:rPr>
              <w:t>1. část</w:t>
            </w:r>
          </w:p>
        </w:tc>
        <w:tc>
          <w:tcPr>
            <w:tcW w:w="3380" w:type="dxa"/>
            <w:tcBorders>
              <w:top w:val="single" w:sz="4" w:space="0" w:color="auto"/>
            </w:tcBorders>
          </w:tcPr>
          <w:p w14:paraId="19C85386" w14:textId="77777777" w:rsidR="002517BD" w:rsidRPr="00E201B9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201B9">
              <w:rPr>
                <w:rFonts w:ascii="Tahoma" w:hAnsi="Tahoma" w:cs="Tahoma"/>
                <w:b/>
                <w:bCs/>
                <w:sz w:val="22"/>
                <w:szCs w:val="22"/>
              </w:rPr>
              <w:t>Zaměření a DSS</w:t>
            </w:r>
          </w:p>
          <w:p w14:paraId="3538F693" w14:textId="77777777" w:rsidR="002517BD" w:rsidRPr="00E201B9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E201B9">
              <w:rPr>
                <w:rFonts w:ascii="Tahoma" w:hAnsi="Tahoma" w:cs="Tahoma"/>
                <w:sz w:val="22"/>
                <w:szCs w:val="22"/>
              </w:rPr>
              <w:t>(čl. III odst. 2 bod 2.1 smlouvy)</w:t>
            </w:r>
          </w:p>
        </w:tc>
        <w:tc>
          <w:tcPr>
            <w:tcW w:w="1491" w:type="dxa"/>
            <w:vAlign w:val="center"/>
          </w:tcPr>
          <w:p w14:paraId="65583666" w14:textId="77777777" w:rsidR="002517BD" w:rsidRPr="00E201B9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042BCE76" w14:textId="77777777" w:rsidR="002517BD" w:rsidRPr="00E201B9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F9C2B75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5977CA90" w14:textId="77777777" w:rsidTr="00F50833">
        <w:trPr>
          <w:cantSplit/>
        </w:trPr>
        <w:tc>
          <w:tcPr>
            <w:tcW w:w="1056" w:type="dxa"/>
            <w:vMerge/>
          </w:tcPr>
          <w:p w14:paraId="276E9CC6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700" w:type="dxa"/>
            <w:gridSpan w:val="4"/>
          </w:tcPr>
          <w:p w14:paraId="59813271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Průzkumy</w:t>
            </w:r>
          </w:p>
          <w:p w14:paraId="4C790313" w14:textId="77777777" w:rsidR="002517BD" w:rsidRPr="00080BAF" w:rsidRDefault="002517BD" w:rsidP="003F185F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(čl. III odst. 2 bod 2.2</w:t>
            </w:r>
            <w:r w:rsidRPr="00080BAF">
              <w:rPr>
                <w:rFonts w:ascii="Tahoma" w:hAnsi="Tahoma" w:cs="Tahoma"/>
                <w:sz w:val="22"/>
                <w:szCs w:val="22"/>
              </w:rPr>
              <w:t xml:space="preserve"> smlouvy)</w:t>
            </w:r>
          </w:p>
        </w:tc>
      </w:tr>
      <w:tr w:rsidR="002517BD" w:rsidRPr="00080BAF" w14:paraId="2044843E" w14:textId="77777777" w:rsidTr="007163FB">
        <w:trPr>
          <w:cantSplit/>
        </w:trPr>
        <w:tc>
          <w:tcPr>
            <w:tcW w:w="1056" w:type="dxa"/>
            <w:vMerge/>
          </w:tcPr>
          <w:p w14:paraId="63A2EE45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7C9BC5D9" w14:textId="77777777" w:rsidR="002517BD" w:rsidRPr="0095373D" w:rsidRDefault="002517BD" w:rsidP="00887D22">
            <w:pPr>
              <w:pStyle w:val="Zkladntextodsazen2"/>
              <w:tabs>
                <w:tab w:val="left" w:pos="1304"/>
              </w:tabs>
              <w:spacing w:before="4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95373D">
              <w:rPr>
                <w:rFonts w:ascii="Tahoma" w:hAnsi="Tahoma" w:cs="Tahoma"/>
                <w:sz w:val="22"/>
                <w:szCs w:val="22"/>
              </w:rPr>
              <w:t>stavebně-technický průzkum</w:t>
            </w:r>
          </w:p>
          <w:p w14:paraId="7F020E8A" w14:textId="77777777" w:rsidR="002517BD" w:rsidRPr="00887D22" w:rsidRDefault="002517BD" w:rsidP="00887D22">
            <w:pPr>
              <w:pStyle w:val="Zkladntextodsazen2"/>
              <w:tabs>
                <w:tab w:val="left" w:pos="1304"/>
              </w:tabs>
              <w:spacing w:before="40" w:line="120" w:lineRule="auto"/>
              <w:ind w:firstLine="0"/>
              <w:rPr>
                <w:rFonts w:ascii="Tahoma" w:hAnsi="Tahoma" w:cs="Tahoma"/>
                <w:color w:val="FF00FF"/>
                <w:sz w:val="22"/>
                <w:szCs w:val="22"/>
              </w:rPr>
            </w:pPr>
          </w:p>
        </w:tc>
        <w:tc>
          <w:tcPr>
            <w:tcW w:w="1491" w:type="dxa"/>
            <w:vAlign w:val="center"/>
          </w:tcPr>
          <w:p w14:paraId="0CF4B5F4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2F501D2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C53A74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546F56C6" w14:textId="77777777" w:rsidTr="007163FB">
        <w:trPr>
          <w:cantSplit/>
        </w:trPr>
        <w:tc>
          <w:tcPr>
            <w:tcW w:w="1056" w:type="dxa"/>
            <w:vMerge/>
          </w:tcPr>
          <w:p w14:paraId="7F91FC43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1E8789F5" w14:textId="77777777" w:rsidR="002517BD" w:rsidRPr="008C6FE0" w:rsidRDefault="002517BD" w:rsidP="00887D22">
            <w:pPr>
              <w:pStyle w:val="Zkladntextodsazen2"/>
              <w:tabs>
                <w:tab w:val="left" w:pos="1304"/>
              </w:tabs>
              <w:spacing w:before="4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8C6FE0">
              <w:rPr>
                <w:rFonts w:ascii="Tahoma" w:hAnsi="Tahoma" w:cs="Tahoma"/>
                <w:sz w:val="22"/>
                <w:szCs w:val="22"/>
              </w:rPr>
              <w:t>inženýrsko-geologický</w:t>
            </w:r>
          </w:p>
          <w:p w14:paraId="50C439F8" w14:textId="77777777" w:rsidR="002517BD" w:rsidRPr="00887D22" w:rsidRDefault="002517BD" w:rsidP="00887D22">
            <w:pPr>
              <w:pStyle w:val="Zkladntextodsazen2"/>
              <w:tabs>
                <w:tab w:val="left" w:pos="1304"/>
              </w:tabs>
              <w:spacing w:before="40" w:line="120" w:lineRule="auto"/>
              <w:ind w:firstLine="0"/>
              <w:rPr>
                <w:rFonts w:ascii="Tahoma" w:hAnsi="Tahoma" w:cs="Tahoma"/>
                <w:color w:val="FF00FF"/>
                <w:sz w:val="22"/>
                <w:szCs w:val="22"/>
              </w:rPr>
            </w:pPr>
          </w:p>
        </w:tc>
        <w:tc>
          <w:tcPr>
            <w:tcW w:w="1491" w:type="dxa"/>
            <w:vAlign w:val="center"/>
          </w:tcPr>
          <w:p w14:paraId="12F0C141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39328C24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63371D6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17A524AF" w14:textId="77777777" w:rsidTr="007163FB">
        <w:trPr>
          <w:cantSplit/>
        </w:trPr>
        <w:tc>
          <w:tcPr>
            <w:tcW w:w="1056" w:type="dxa"/>
            <w:vMerge/>
          </w:tcPr>
          <w:p w14:paraId="49A08E01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1A282EC1" w14:textId="77777777" w:rsidR="002517BD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2E106000" w14:textId="77777777" w:rsidR="002517BD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  <w:p w14:paraId="2F749D9F" w14:textId="129660E8" w:rsidR="002517BD" w:rsidRPr="00395EC5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color w:val="FF00FF"/>
                <w:sz w:val="22"/>
                <w:szCs w:val="22"/>
                <w:highlight w:val="yellow"/>
              </w:rPr>
            </w:pPr>
          </w:p>
        </w:tc>
        <w:tc>
          <w:tcPr>
            <w:tcW w:w="1491" w:type="dxa"/>
            <w:vAlign w:val="center"/>
          </w:tcPr>
          <w:p w14:paraId="27CFADC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549D2E0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5C2BCEB0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E33C3" w:rsidRPr="00080BAF" w14:paraId="604812C9" w14:textId="77777777" w:rsidTr="0011557E">
        <w:trPr>
          <w:cantSplit/>
          <w:trHeight w:hRule="exact" w:val="1610"/>
        </w:trPr>
        <w:tc>
          <w:tcPr>
            <w:tcW w:w="1056" w:type="dxa"/>
            <w:vMerge w:val="restart"/>
          </w:tcPr>
          <w:p w14:paraId="7E0924E4" w14:textId="72A5DBA1" w:rsidR="007E33C3" w:rsidRPr="00080BAF" w:rsidRDefault="007E33C3" w:rsidP="00AA2B28">
            <w:pPr>
              <w:pStyle w:val="Zkladntextodsazen2"/>
              <w:numPr>
                <w:ilvl w:val="0"/>
                <w:numId w:val="4"/>
              </w:numPr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část</w:t>
            </w:r>
          </w:p>
        </w:tc>
        <w:tc>
          <w:tcPr>
            <w:tcW w:w="3380" w:type="dxa"/>
            <w:vAlign w:val="center"/>
          </w:tcPr>
          <w:p w14:paraId="5B96BF77" w14:textId="2CAC13A5" w:rsidR="007E33C3" w:rsidRPr="00080BAF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Dokumenta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ce pro </w:t>
            </w:r>
            <w:r w:rsidR="00D00471">
              <w:rPr>
                <w:rFonts w:ascii="Tahoma" w:hAnsi="Tahoma" w:cs="Tahoma"/>
                <w:b/>
                <w:bCs/>
                <w:sz w:val="22"/>
                <w:szCs w:val="22"/>
              </w:rPr>
              <w:t>povolení záměru</w:t>
            </w:r>
            <w:r w:rsidR="00A76212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(DPZ)</w:t>
            </w:r>
          </w:p>
          <w:p w14:paraId="3FD944F3" w14:textId="0E19C045" w:rsidR="007E33C3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(čl. III odst. 2 bod 2.3 </w:t>
            </w:r>
            <w:r w:rsidRPr="00080BAF">
              <w:rPr>
                <w:rFonts w:ascii="Tahoma" w:hAnsi="Tahoma" w:cs="Tahoma"/>
                <w:sz w:val="22"/>
                <w:szCs w:val="22"/>
              </w:rPr>
              <w:t>smlouvy)</w:t>
            </w:r>
          </w:p>
        </w:tc>
        <w:tc>
          <w:tcPr>
            <w:tcW w:w="1491" w:type="dxa"/>
            <w:vAlign w:val="center"/>
          </w:tcPr>
          <w:p w14:paraId="0D36FD84" w14:textId="17369576" w:rsidR="0075198B" w:rsidRDefault="0075198B" w:rsidP="00A26A58">
            <w:pPr>
              <w:pStyle w:val="Zkladntextodsazen2"/>
              <w:ind w:firstLine="0"/>
              <w:jc w:val="right"/>
              <w:rPr>
                <w:ins w:id="16" w:author="Andrea Cahelová" w:date="2025-11-19T13:21:00Z"/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072B0F32" w14:textId="77777777" w:rsidR="0075198B" w:rsidRPr="0075198B" w:rsidRDefault="0075198B" w:rsidP="0075198B">
            <w:pPr>
              <w:rPr>
                <w:ins w:id="17" w:author="Andrea Cahelová" w:date="2025-11-19T13:21:00Z"/>
              </w:rPr>
            </w:pPr>
          </w:p>
          <w:p w14:paraId="0DD68B6A" w14:textId="77777777" w:rsidR="0075198B" w:rsidRPr="0075198B" w:rsidRDefault="0075198B" w:rsidP="0075198B">
            <w:pPr>
              <w:rPr>
                <w:ins w:id="18" w:author="Andrea Cahelová" w:date="2025-11-19T13:21:00Z"/>
              </w:rPr>
            </w:pPr>
          </w:p>
          <w:p w14:paraId="2C9C1880" w14:textId="77777777" w:rsidR="0075198B" w:rsidRPr="0075198B" w:rsidRDefault="0075198B" w:rsidP="0075198B">
            <w:pPr>
              <w:rPr>
                <w:ins w:id="19" w:author="Andrea Cahelová" w:date="2025-11-19T13:21:00Z"/>
              </w:rPr>
            </w:pPr>
          </w:p>
          <w:p w14:paraId="621FA7B1" w14:textId="77777777" w:rsidR="0075198B" w:rsidRPr="0075198B" w:rsidRDefault="0075198B" w:rsidP="0075198B">
            <w:pPr>
              <w:rPr>
                <w:ins w:id="20" w:author="Andrea Cahelová" w:date="2025-11-19T13:21:00Z"/>
              </w:rPr>
            </w:pPr>
          </w:p>
          <w:p w14:paraId="5485A193" w14:textId="77777777" w:rsidR="0075198B" w:rsidRPr="0075198B" w:rsidRDefault="0075198B" w:rsidP="0075198B">
            <w:pPr>
              <w:rPr>
                <w:ins w:id="21" w:author="Andrea Cahelová" w:date="2025-11-19T13:21:00Z"/>
              </w:rPr>
            </w:pPr>
          </w:p>
          <w:p w14:paraId="494932AD" w14:textId="77777777" w:rsidR="0075198B" w:rsidRPr="0075198B" w:rsidRDefault="0075198B" w:rsidP="0075198B">
            <w:pPr>
              <w:rPr>
                <w:ins w:id="22" w:author="Andrea Cahelová" w:date="2025-11-19T13:21:00Z"/>
              </w:rPr>
            </w:pPr>
          </w:p>
          <w:p w14:paraId="24109A6C" w14:textId="73D2AED5" w:rsidR="0075198B" w:rsidRDefault="0075198B" w:rsidP="0075198B">
            <w:pPr>
              <w:rPr>
                <w:ins w:id="23" w:author="Andrea Cahelová" w:date="2025-11-19T13:21:00Z"/>
              </w:rPr>
            </w:pPr>
          </w:p>
          <w:p w14:paraId="77B70212" w14:textId="77777777" w:rsidR="0075198B" w:rsidRPr="0075198B" w:rsidRDefault="0075198B" w:rsidP="0075198B">
            <w:pPr>
              <w:rPr>
                <w:ins w:id="24" w:author="Andrea Cahelová" w:date="2025-11-19T13:21:00Z"/>
              </w:rPr>
            </w:pPr>
          </w:p>
          <w:p w14:paraId="5C489438" w14:textId="77777777" w:rsidR="0075198B" w:rsidRPr="0075198B" w:rsidRDefault="0075198B" w:rsidP="0075198B">
            <w:pPr>
              <w:rPr>
                <w:ins w:id="25" w:author="Andrea Cahelová" w:date="2025-11-19T13:21:00Z"/>
              </w:rPr>
            </w:pPr>
          </w:p>
          <w:p w14:paraId="748A1943" w14:textId="42D764F3" w:rsidR="007E33C3" w:rsidRPr="0075198B" w:rsidRDefault="007E33C3" w:rsidP="0075198B"/>
        </w:tc>
        <w:tc>
          <w:tcPr>
            <w:tcW w:w="1249" w:type="dxa"/>
            <w:vAlign w:val="center"/>
          </w:tcPr>
          <w:p w14:paraId="11A85F43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35B4A8F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7E33C3" w:rsidRPr="00080BAF" w14:paraId="4276F32A" w14:textId="77777777" w:rsidTr="007E33C3">
        <w:trPr>
          <w:cantSplit/>
          <w:trHeight w:hRule="exact" w:val="865"/>
        </w:trPr>
        <w:tc>
          <w:tcPr>
            <w:tcW w:w="1056" w:type="dxa"/>
            <w:vMerge/>
          </w:tcPr>
          <w:p w14:paraId="47C68333" w14:textId="77777777" w:rsidR="007E33C3" w:rsidRPr="00080BAF" w:rsidRDefault="007E33C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25A40615" w14:textId="47FC0CD8" w:rsidR="007E33C3" w:rsidRPr="00BA2D46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208A2334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E7557FB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6BD2D13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80BAF" w14:paraId="7CA4A156" w14:textId="77777777" w:rsidTr="007163FB">
        <w:trPr>
          <w:cantSplit/>
          <w:trHeight w:val="397"/>
        </w:trPr>
        <w:tc>
          <w:tcPr>
            <w:tcW w:w="1056" w:type="dxa"/>
            <w:vMerge w:val="restart"/>
          </w:tcPr>
          <w:p w14:paraId="2519B1C4" w14:textId="169C820B" w:rsidR="00A54991" w:rsidRPr="00080BAF" w:rsidRDefault="007E33C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lastRenderedPageBreak/>
              <w:t>3</w:t>
            </w:r>
            <w:r w:rsidR="00A54991" w:rsidRPr="00080BAF">
              <w:rPr>
                <w:rFonts w:ascii="Tahoma" w:hAnsi="Tahoma" w:cs="Tahoma"/>
                <w:b/>
                <w:sz w:val="22"/>
                <w:szCs w:val="22"/>
              </w:rPr>
              <w:t>. část</w:t>
            </w:r>
          </w:p>
        </w:tc>
        <w:tc>
          <w:tcPr>
            <w:tcW w:w="3380" w:type="dxa"/>
          </w:tcPr>
          <w:p w14:paraId="65C57A80" w14:textId="77777777" w:rsidR="00A54991" w:rsidRPr="00080BAF" w:rsidRDefault="000F4CCB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Projektová dokumentace</w:t>
            </w:r>
            <w:r w:rsidR="00A54991"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pro provádění stavby</w:t>
            </w:r>
            <w:r w:rsidR="00DE70F0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(DPS)</w:t>
            </w:r>
          </w:p>
          <w:p w14:paraId="63F97995" w14:textId="2DFD0CC1" w:rsidR="00A54991" w:rsidRPr="00080BAF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(čl. III odst. 2 bod</w:t>
            </w:r>
            <w:r w:rsidR="0075198B">
              <w:rPr>
                <w:rFonts w:ascii="Tahoma" w:hAnsi="Tahoma" w:cs="Tahoma"/>
                <w:sz w:val="22"/>
                <w:szCs w:val="22"/>
              </w:rPr>
              <w:t xml:space="preserve"> 2.</w:t>
            </w:r>
            <w:r w:rsidR="001F30AA">
              <w:rPr>
                <w:rFonts w:ascii="Tahoma" w:hAnsi="Tahoma" w:cs="Tahoma"/>
                <w:sz w:val="22"/>
                <w:szCs w:val="22"/>
              </w:rPr>
              <w:t>4</w:t>
            </w:r>
            <w:r w:rsidRPr="00080BAF">
              <w:rPr>
                <w:rFonts w:ascii="Tahoma" w:hAnsi="Tahoma" w:cs="Tahoma"/>
                <w:sz w:val="22"/>
                <w:szCs w:val="22"/>
              </w:rPr>
              <w:t xml:space="preserve"> smlouvy)</w:t>
            </w:r>
          </w:p>
        </w:tc>
        <w:tc>
          <w:tcPr>
            <w:tcW w:w="1491" w:type="dxa"/>
            <w:vAlign w:val="center"/>
          </w:tcPr>
          <w:p w14:paraId="74BA3758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6EA3297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1A39C02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625EA18D" w14:textId="77777777" w:rsidTr="007163FB">
        <w:trPr>
          <w:cantSplit/>
          <w:trHeight w:hRule="exact" w:val="567"/>
        </w:trPr>
        <w:tc>
          <w:tcPr>
            <w:tcW w:w="1056" w:type="dxa"/>
            <w:vMerge/>
          </w:tcPr>
          <w:p w14:paraId="29397096" w14:textId="77777777" w:rsidR="00A54991" w:rsidRPr="00070179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1BA10396" w14:textId="3642A74B" w:rsidR="00A54991" w:rsidRPr="00070179" w:rsidRDefault="007E33C3" w:rsidP="00887D22">
            <w:pPr>
              <w:pStyle w:val="Zkladntextodsazen2"/>
              <w:ind w:firstLine="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3</w:t>
            </w:r>
            <w:r w:rsidR="00A54991"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0B1343D9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7D1E91B4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8C8973C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4CED733D" w14:textId="77777777" w:rsidTr="007163FB">
        <w:trPr>
          <w:cantSplit/>
          <w:trHeight w:val="655"/>
        </w:trPr>
        <w:tc>
          <w:tcPr>
            <w:tcW w:w="4436" w:type="dxa"/>
            <w:gridSpan w:val="2"/>
            <w:shd w:val="clear" w:color="auto" w:fill="E6E6E6"/>
            <w:vAlign w:val="center"/>
          </w:tcPr>
          <w:p w14:paraId="6368865F" w14:textId="77777777" w:rsidR="00A54991" w:rsidRPr="00070179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1491" w:type="dxa"/>
            <w:shd w:val="clear" w:color="auto" w:fill="E6E6E6"/>
            <w:vAlign w:val="center"/>
          </w:tcPr>
          <w:p w14:paraId="3BF7D6C9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E6E6E6"/>
            <w:vAlign w:val="center"/>
          </w:tcPr>
          <w:p w14:paraId="2DF7A28E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E6E6E6"/>
            <w:vAlign w:val="center"/>
          </w:tcPr>
          <w:p w14:paraId="1023EAA5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bookmarkEnd w:id="15"/>
    <w:p w14:paraId="72EB39DF" w14:textId="2359B6AE" w:rsidR="00D16E92" w:rsidRPr="00080BAF" w:rsidRDefault="567D552B" w:rsidP="009B7D03">
      <w:pPr>
        <w:pStyle w:val="Smlouva-eslo"/>
        <w:widowControl/>
        <w:spacing w:line="240" w:lineRule="auto"/>
        <w:ind w:left="357"/>
        <w:rPr>
          <w:rFonts w:ascii="Tahoma" w:hAnsi="Tahoma" w:cs="Tahoma"/>
          <w:i/>
          <w:iCs/>
          <w:color w:val="FF0000"/>
          <w:sz w:val="22"/>
          <w:szCs w:val="22"/>
        </w:rPr>
      </w:pP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OZN. pro účastníka/zhotovitele: </w:t>
      </w:r>
      <w:r w:rsidR="00D16E92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V případě, že zhotovitel nebude plátcem DPH, </w:t>
      </w:r>
      <w:r w:rsidR="00C6665E" w:rsidRPr="2529B793">
        <w:rPr>
          <w:rFonts w:ascii="Tahoma" w:hAnsi="Tahoma" w:cs="Tahoma"/>
          <w:i/>
          <w:iCs/>
          <w:color w:val="FF0000"/>
          <w:sz w:val="22"/>
          <w:szCs w:val="22"/>
        </w:rPr>
        <w:t>uvede se pouze cena bez DPH a poslední dva sloupce se vypustí.</w:t>
      </w:r>
      <w:r w:rsidR="08D93FB7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Zároveň bude doplněna věta: 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„</w:t>
      </w:r>
      <w:r w:rsidR="08D93FB7" w:rsidRPr="2529B793">
        <w:rPr>
          <w:rFonts w:ascii="Tahoma" w:hAnsi="Tahoma" w:cs="Tahoma"/>
          <w:i/>
          <w:iCs/>
          <w:color w:val="FF0000"/>
          <w:sz w:val="22"/>
          <w:szCs w:val="22"/>
        </w:rPr>
        <w:t>Zhotovitel prohlašuje, že není plátcem DPH.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“</w:t>
      </w:r>
    </w:p>
    <w:p w14:paraId="4518034B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24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Součástí sjednané ceny jsou veškeré práce a dodávky, poplatky a jiné náklady nezbytné pr</w:t>
      </w:r>
      <w:r w:rsidR="00C23214">
        <w:rPr>
          <w:rFonts w:ascii="Tahoma" w:hAnsi="Tahoma" w:cs="Tahoma"/>
          <w:sz w:val="22"/>
          <w:szCs w:val="22"/>
        </w:rPr>
        <w:t>o řádné a úplné provedení díla.</w:t>
      </w:r>
    </w:p>
    <w:p w14:paraId="454321A6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uvedená v odst. 1 tohoto článku je cenou nejvýše přípustnou</w:t>
      </w:r>
      <w:r w:rsidR="001770ED">
        <w:rPr>
          <w:rFonts w:ascii="Tahoma" w:hAnsi="Tahoma" w:cs="Tahoma"/>
          <w:sz w:val="22"/>
          <w:szCs w:val="22"/>
        </w:rPr>
        <w:t>, kterou je možné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C794A">
        <w:rPr>
          <w:rFonts w:ascii="Tahoma" w:hAnsi="Tahoma" w:cs="Tahoma"/>
          <w:sz w:val="22"/>
          <w:szCs w:val="22"/>
        </w:rPr>
        <w:t>změnit</w:t>
      </w:r>
      <w:r w:rsidR="001770ED" w:rsidRPr="000B361F">
        <w:rPr>
          <w:rFonts w:ascii="Tahoma" w:hAnsi="Tahoma" w:cs="Tahoma"/>
          <w:sz w:val="22"/>
          <w:szCs w:val="22"/>
        </w:rPr>
        <w:t xml:space="preserve"> pouze v případě </w:t>
      </w:r>
      <w:r w:rsidR="004B7436" w:rsidRPr="000B361F">
        <w:rPr>
          <w:rFonts w:ascii="Tahoma" w:hAnsi="Tahoma" w:cs="Tahoma"/>
          <w:sz w:val="22"/>
          <w:szCs w:val="22"/>
        </w:rPr>
        <w:t xml:space="preserve">sjednání </w:t>
      </w:r>
      <w:r w:rsidR="000B361F" w:rsidRPr="000B361F">
        <w:rPr>
          <w:rFonts w:ascii="Tahoma" w:hAnsi="Tahoma" w:cs="Tahoma"/>
          <w:sz w:val="22"/>
          <w:szCs w:val="22"/>
        </w:rPr>
        <w:t>dodatečných prací,</w:t>
      </w:r>
      <w:r w:rsidR="000B361F">
        <w:rPr>
          <w:rFonts w:ascii="Tahoma" w:hAnsi="Tahoma" w:cs="Tahoma"/>
          <w:sz w:val="22"/>
          <w:szCs w:val="22"/>
        </w:rPr>
        <w:t xml:space="preserve"> které nebyly součástí plnění dle této smlouvy</w:t>
      </w:r>
      <w:r w:rsidR="00CC794A">
        <w:rPr>
          <w:rFonts w:ascii="Tahoma" w:hAnsi="Tahoma" w:cs="Tahoma"/>
          <w:sz w:val="22"/>
          <w:szCs w:val="22"/>
        </w:rPr>
        <w:t xml:space="preserve"> nebo méněprací,</w:t>
      </w:r>
      <w:r w:rsidR="000B361F">
        <w:rPr>
          <w:rFonts w:ascii="Tahoma" w:hAnsi="Tahoma" w:cs="Tahoma"/>
          <w:sz w:val="22"/>
          <w:szCs w:val="22"/>
        </w:rPr>
        <w:t xml:space="preserve"> a</w:t>
      </w:r>
      <w:r w:rsidR="00CC794A">
        <w:rPr>
          <w:rFonts w:ascii="Tahoma" w:hAnsi="Tahoma" w:cs="Tahoma"/>
          <w:sz w:val="22"/>
          <w:szCs w:val="22"/>
        </w:rPr>
        <w:t xml:space="preserve"> to</w:t>
      </w:r>
      <w:r w:rsidR="001770ED" w:rsidRPr="000B361F">
        <w:rPr>
          <w:rFonts w:ascii="Tahoma" w:hAnsi="Tahoma" w:cs="Tahoma"/>
          <w:sz w:val="22"/>
          <w:szCs w:val="22"/>
        </w:rPr>
        <w:t xml:space="preserve"> za </w:t>
      </w:r>
      <w:r w:rsidR="000B361F" w:rsidRPr="000B361F">
        <w:rPr>
          <w:rFonts w:ascii="Tahoma" w:hAnsi="Tahoma" w:cs="Tahoma"/>
          <w:sz w:val="22"/>
          <w:szCs w:val="22"/>
        </w:rPr>
        <w:t xml:space="preserve">splnění </w:t>
      </w:r>
      <w:r w:rsidR="001770ED" w:rsidRPr="000B361F">
        <w:rPr>
          <w:rFonts w:ascii="Tahoma" w:hAnsi="Tahoma" w:cs="Tahoma"/>
          <w:sz w:val="22"/>
          <w:szCs w:val="22"/>
        </w:rPr>
        <w:t>podmín</w:t>
      </w:r>
      <w:r w:rsidR="000B361F" w:rsidRPr="000B361F">
        <w:rPr>
          <w:rFonts w:ascii="Tahoma" w:hAnsi="Tahoma" w:cs="Tahoma"/>
          <w:sz w:val="22"/>
          <w:szCs w:val="22"/>
        </w:rPr>
        <w:t>e</w:t>
      </w:r>
      <w:r w:rsidR="001770ED" w:rsidRPr="000B361F">
        <w:rPr>
          <w:rFonts w:ascii="Tahoma" w:hAnsi="Tahoma" w:cs="Tahoma"/>
          <w:sz w:val="22"/>
          <w:szCs w:val="22"/>
        </w:rPr>
        <w:t>k</w:t>
      </w:r>
      <w:r w:rsidR="000B361F" w:rsidRPr="000B361F">
        <w:rPr>
          <w:rFonts w:ascii="Tahoma" w:hAnsi="Tahoma" w:cs="Tahoma"/>
          <w:sz w:val="22"/>
          <w:szCs w:val="22"/>
        </w:rPr>
        <w:t xml:space="preserve"> dle § 222</w:t>
      </w:r>
      <w:r w:rsidR="001770ED" w:rsidRPr="000B361F">
        <w:rPr>
          <w:rFonts w:ascii="Tahoma" w:hAnsi="Tahoma" w:cs="Tahoma"/>
          <w:sz w:val="22"/>
          <w:szCs w:val="22"/>
        </w:rPr>
        <w:t xml:space="preserve"> zákona č. 134/2016 Sb.</w:t>
      </w:r>
    </w:p>
    <w:p w14:paraId="3B6EA922" w14:textId="77777777" w:rsidR="00A54991" w:rsidRPr="000B361F" w:rsidRDefault="00A54991" w:rsidP="00AA2B28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26" w:name="_Hlk41920333"/>
      <w:r w:rsidRPr="00080BAF">
        <w:rPr>
          <w:rFonts w:ascii="Tahoma" w:hAnsi="Tahoma" w:cs="Tahoma"/>
          <w:sz w:val="22"/>
          <w:szCs w:val="22"/>
        </w:rPr>
        <w:t>Nebude-li některá část díla v důsledku sjednaných méněprací provedena, bude cena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dílo snížena, a to odečtením veškerých nákladů na provedení těch částí díla, které v rám</w:t>
      </w:r>
      <w:r w:rsidR="00C23214">
        <w:rPr>
          <w:rFonts w:ascii="Tahoma" w:hAnsi="Tahoma" w:cs="Tahoma"/>
          <w:sz w:val="22"/>
          <w:szCs w:val="22"/>
        </w:rPr>
        <w:t>ci méněprací nebudou provedeny.</w:t>
      </w:r>
    </w:p>
    <w:bookmarkEnd w:id="26"/>
    <w:p w14:paraId="1F5B504D" w14:textId="77777777" w:rsidR="00A54991" w:rsidRPr="00080BAF" w:rsidRDefault="00384E90" w:rsidP="00AA2B28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 změně zákonné sazby DPH, je zhotovitel</w:t>
      </w:r>
      <w:r w:rsidR="00C6665E">
        <w:rPr>
          <w:rFonts w:ascii="Tahoma" w:hAnsi="Tahoma" w:cs="Tahoma"/>
          <w:sz w:val="22"/>
          <w:szCs w:val="22"/>
        </w:rPr>
        <w:t>, je</w:t>
      </w:r>
      <w:r w:rsidR="00C6665E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23214"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t>k ceně díla bez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 w:rsidR="00C23214"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</w:t>
      </w:r>
      <w:r w:rsidR="00B73329" w:rsidRPr="00080BAF">
        <w:rPr>
          <w:rFonts w:ascii="Tahoma" w:hAnsi="Tahoma" w:cs="Tahoma"/>
          <w:sz w:val="22"/>
          <w:szCs w:val="22"/>
        </w:rPr>
        <w:t xml:space="preserve">Smluvní strany se dohodly, že v případě změny ceny díla v důsledku změny sazby DPH není nutno ke smlouvě uzavírat dodatek. </w:t>
      </w:r>
      <w:r w:rsidR="00A54991" w:rsidRPr="00080BAF">
        <w:rPr>
          <w:rFonts w:ascii="Tahoma" w:hAnsi="Tahoma" w:cs="Tahoma"/>
          <w:sz w:val="22"/>
          <w:szCs w:val="22"/>
        </w:rPr>
        <w:t>Zhotovitel odpovídá za to, že sazba daně z přidané hodnoty bude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 w:rsidR="00602E77">
        <w:rPr>
          <w:rFonts w:ascii="Tahoma" w:hAnsi="Tahoma" w:cs="Tahoma"/>
          <w:bCs/>
          <w:sz w:val="22"/>
          <w:szCs w:val="22"/>
        </w:rPr>
        <w:t>zhotovitel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 w:rsidR="00602E77">
        <w:rPr>
          <w:rFonts w:ascii="Tahoma" w:hAnsi="Tahoma" w:cs="Tahoma"/>
          <w:bCs/>
          <w:sz w:val="22"/>
          <w:szCs w:val="22"/>
        </w:rPr>
        <w:t> 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 w:rsidR="00602E77">
        <w:rPr>
          <w:rFonts w:ascii="Tahoma" w:hAnsi="Tahoma" w:cs="Tahoma"/>
          <w:bCs/>
          <w:sz w:val="22"/>
          <w:szCs w:val="22"/>
        </w:rPr>
        <w:t>objednateli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p w14:paraId="0D245060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452C2168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Zálohy nejsou sjednány.</w:t>
      </w:r>
    </w:p>
    <w:p w14:paraId="490A64E7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souladu s</w:t>
      </w:r>
      <w:r w:rsidR="006203C3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> </w:t>
      </w:r>
      <w:r w:rsidR="006203C3">
        <w:rPr>
          <w:rFonts w:ascii="Tahoma" w:hAnsi="Tahoma" w:cs="Tahoma"/>
          <w:sz w:val="22"/>
          <w:szCs w:val="22"/>
        </w:rPr>
        <w:t>zákonem</w:t>
      </w:r>
      <w:r w:rsidR="00ED4227" w:rsidRPr="00080BAF">
        <w:rPr>
          <w:rFonts w:ascii="Tahoma" w:hAnsi="Tahoma" w:cs="Tahoma"/>
          <w:sz w:val="22"/>
          <w:szCs w:val="22"/>
        </w:rPr>
        <w:t xml:space="preserve"> o</w:t>
      </w:r>
      <w:r w:rsidR="00C23214">
        <w:rPr>
          <w:rFonts w:ascii="Tahoma" w:hAnsi="Tahoma" w:cs="Tahoma"/>
          <w:sz w:val="22"/>
          <w:szCs w:val="22"/>
        </w:rPr>
        <w:t> </w:t>
      </w:r>
      <w:r w:rsidR="00ED4227" w:rsidRPr="00080BAF">
        <w:rPr>
          <w:rFonts w:ascii="Tahoma" w:hAnsi="Tahoma" w:cs="Tahoma"/>
          <w:sz w:val="22"/>
          <w:szCs w:val="22"/>
        </w:rPr>
        <w:t xml:space="preserve">DPH </w:t>
      </w:r>
      <w:r w:rsidRPr="00080BAF">
        <w:rPr>
          <w:rFonts w:ascii="Tahoma" w:hAnsi="Tahoma" w:cs="Tahoma"/>
          <w:sz w:val="22"/>
          <w:szCs w:val="22"/>
        </w:rPr>
        <w:t xml:space="preserve">sjednávají </w:t>
      </w:r>
      <w:r w:rsidR="006203C3">
        <w:rPr>
          <w:rFonts w:ascii="Tahoma" w:hAnsi="Tahoma" w:cs="Tahoma"/>
          <w:sz w:val="22"/>
          <w:szCs w:val="22"/>
        </w:rPr>
        <w:t xml:space="preserve">smluvní </w:t>
      </w:r>
      <w:r w:rsidRPr="00080BAF">
        <w:rPr>
          <w:rFonts w:ascii="Tahoma" w:hAnsi="Tahoma" w:cs="Tahoma"/>
          <w:sz w:val="22"/>
          <w:szCs w:val="22"/>
        </w:rPr>
        <w:t>strany dílčí plnění. Dílčí plnění se</w:t>
      </w:r>
      <w:r w:rsidR="006203C3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považuje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samostatné zdanitelné plnění uskutečně</w:t>
      </w:r>
      <w:r w:rsidR="006203C3">
        <w:rPr>
          <w:rFonts w:ascii="Tahoma" w:hAnsi="Tahoma" w:cs="Tahoma"/>
          <w:sz w:val="22"/>
          <w:szCs w:val="22"/>
        </w:rPr>
        <w:t>né dle odst. </w:t>
      </w:r>
      <w:r w:rsidRPr="00080BAF">
        <w:rPr>
          <w:rFonts w:ascii="Tahoma" w:hAnsi="Tahoma" w:cs="Tahoma"/>
          <w:sz w:val="22"/>
          <w:szCs w:val="22"/>
        </w:rPr>
        <w:t>3 tohoto článku smlouvy.</w:t>
      </w:r>
    </w:p>
    <w:p w14:paraId="2ECDCEC1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za dílo bude uhrazena takto:</w:t>
      </w:r>
    </w:p>
    <w:p w14:paraId="0A5D12FF" w14:textId="198C94B8" w:rsidR="00865960" w:rsidRPr="00BF4D26" w:rsidRDefault="00A54991" w:rsidP="00AA2B28">
      <w:pPr>
        <w:pStyle w:val="slovanPododstavecSmlouvy"/>
        <w:numPr>
          <w:ilvl w:val="0"/>
          <w:numId w:val="13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bookmarkStart w:id="27" w:name="_Hlk110518954"/>
      <w:r w:rsidRPr="00080BAF">
        <w:rPr>
          <w:rFonts w:ascii="Tahoma" w:hAnsi="Tahoma" w:cs="Tahoma"/>
          <w:sz w:val="22"/>
          <w:szCs w:val="22"/>
        </w:rPr>
        <w:t>po předání</w:t>
      </w:r>
      <w:r w:rsidR="005F2715"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bookmarkEnd w:id="27"/>
      <w:r w:rsidRPr="0075198B">
        <w:rPr>
          <w:rFonts w:ascii="Tahoma" w:hAnsi="Tahoma" w:cs="Tahoma"/>
          <w:sz w:val="22"/>
          <w:szCs w:val="22"/>
        </w:rPr>
        <w:t>zaměření</w:t>
      </w:r>
      <w:r w:rsidR="004F509A" w:rsidRPr="0075198B">
        <w:rPr>
          <w:rFonts w:ascii="Tahoma" w:hAnsi="Tahoma" w:cs="Tahoma"/>
          <w:sz w:val="22"/>
          <w:szCs w:val="22"/>
        </w:rPr>
        <w:t>,</w:t>
      </w:r>
      <w:r w:rsidR="00501645" w:rsidRPr="0075198B">
        <w:rPr>
          <w:rFonts w:ascii="Tahoma" w:hAnsi="Tahoma" w:cs="Tahoma"/>
          <w:sz w:val="22"/>
          <w:szCs w:val="22"/>
        </w:rPr>
        <w:t xml:space="preserve"> DSS</w:t>
      </w:r>
      <w:r w:rsidR="00865960" w:rsidRPr="0075198B">
        <w:rPr>
          <w:rFonts w:ascii="Tahoma" w:hAnsi="Tahoma" w:cs="Tahoma"/>
          <w:sz w:val="22"/>
          <w:szCs w:val="22"/>
        </w:rPr>
        <w:t xml:space="preserve"> a</w:t>
      </w:r>
      <w:r w:rsidRPr="0075198B">
        <w:rPr>
          <w:rFonts w:ascii="Tahoma" w:hAnsi="Tahoma" w:cs="Tahoma"/>
          <w:sz w:val="22"/>
          <w:szCs w:val="22"/>
        </w:rPr>
        <w:t xml:space="preserve"> </w:t>
      </w:r>
      <w:r w:rsidRPr="00BF4D26">
        <w:rPr>
          <w:rFonts w:ascii="Tahoma" w:hAnsi="Tahoma" w:cs="Tahoma"/>
          <w:sz w:val="22"/>
          <w:szCs w:val="22"/>
        </w:rPr>
        <w:t>průzk</w:t>
      </w:r>
      <w:r w:rsidR="00E20255" w:rsidRPr="00BF4D26">
        <w:rPr>
          <w:rFonts w:ascii="Tahoma" w:hAnsi="Tahoma" w:cs="Tahoma"/>
          <w:sz w:val="22"/>
          <w:szCs w:val="22"/>
        </w:rPr>
        <w:t>umů</w:t>
      </w:r>
      <w:r w:rsidR="004F509A" w:rsidRPr="00BF4D26">
        <w:rPr>
          <w:rFonts w:ascii="Tahoma" w:hAnsi="Tahoma" w:cs="Tahoma"/>
          <w:sz w:val="22"/>
          <w:szCs w:val="22"/>
        </w:rPr>
        <w:t xml:space="preserve"> </w:t>
      </w:r>
      <w:r w:rsidR="00865960" w:rsidRPr="00BF4D26">
        <w:rPr>
          <w:rFonts w:ascii="Tahoma" w:hAnsi="Tahoma" w:cs="Tahoma"/>
          <w:sz w:val="22"/>
          <w:szCs w:val="22"/>
        </w:rPr>
        <w:t>dle čl. III odst. 2 bod 2.</w:t>
      </w:r>
      <w:proofErr w:type="gramStart"/>
      <w:r w:rsidR="00865960" w:rsidRPr="00BF4D26">
        <w:rPr>
          <w:rFonts w:ascii="Tahoma" w:hAnsi="Tahoma" w:cs="Tahoma"/>
          <w:sz w:val="22"/>
          <w:szCs w:val="22"/>
        </w:rPr>
        <w:t>1 – 2</w:t>
      </w:r>
      <w:proofErr w:type="gramEnd"/>
      <w:r w:rsidR="00865960" w:rsidRPr="00BF4D26">
        <w:rPr>
          <w:rFonts w:ascii="Tahoma" w:hAnsi="Tahoma" w:cs="Tahoma"/>
          <w:sz w:val="22"/>
          <w:szCs w:val="22"/>
        </w:rPr>
        <w:t>.2 této smlouvy bude uhrazena cena za 1. část díla ve výši dle čl. VII odst. 1 této smlouvy,</w:t>
      </w:r>
    </w:p>
    <w:p w14:paraId="28819DFA" w14:textId="58976CC5" w:rsidR="00A54991" w:rsidRPr="00BF4D26" w:rsidRDefault="00865960" w:rsidP="00AA2B28">
      <w:pPr>
        <w:pStyle w:val="slovanPododstavecSmlouvy"/>
        <w:numPr>
          <w:ilvl w:val="0"/>
          <w:numId w:val="13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BF4D26">
        <w:rPr>
          <w:rFonts w:ascii="Tahoma" w:hAnsi="Tahoma" w:cs="Tahoma"/>
          <w:sz w:val="22"/>
          <w:szCs w:val="22"/>
        </w:rPr>
        <w:t>po předání a převzetí D</w:t>
      </w:r>
      <w:r w:rsidR="00774206" w:rsidRPr="00BF4D26">
        <w:rPr>
          <w:rFonts w:ascii="Tahoma" w:hAnsi="Tahoma" w:cs="Tahoma"/>
          <w:sz w:val="22"/>
          <w:szCs w:val="22"/>
        </w:rPr>
        <w:t>PZ</w:t>
      </w:r>
      <w:r w:rsidR="00D870CD" w:rsidRPr="00BF4D26">
        <w:rPr>
          <w:rFonts w:ascii="Tahoma" w:hAnsi="Tahoma" w:cs="Tahoma"/>
          <w:sz w:val="22"/>
          <w:szCs w:val="22"/>
        </w:rPr>
        <w:t xml:space="preserve"> </w:t>
      </w:r>
      <w:bookmarkStart w:id="28" w:name="_Hlk110518919"/>
      <w:r w:rsidR="004F509A" w:rsidRPr="00BF4D26">
        <w:rPr>
          <w:rFonts w:ascii="Tahoma" w:hAnsi="Tahoma" w:cs="Tahoma"/>
          <w:sz w:val="22"/>
          <w:szCs w:val="22"/>
        </w:rPr>
        <w:t>dle</w:t>
      </w:r>
      <w:r w:rsidR="00E20255" w:rsidRPr="00BF4D26">
        <w:rPr>
          <w:rFonts w:ascii="Tahoma" w:hAnsi="Tahoma" w:cs="Tahoma"/>
          <w:sz w:val="22"/>
          <w:szCs w:val="22"/>
        </w:rPr>
        <w:t xml:space="preserve"> čl. III odst.</w:t>
      </w:r>
      <w:r w:rsidR="006203C3" w:rsidRPr="00BF4D26">
        <w:rPr>
          <w:rFonts w:ascii="Tahoma" w:hAnsi="Tahoma" w:cs="Tahoma"/>
          <w:sz w:val="22"/>
          <w:szCs w:val="22"/>
        </w:rPr>
        <w:t> 2 bod </w:t>
      </w:r>
      <w:r w:rsidR="00E20255" w:rsidRPr="00BF4D26">
        <w:rPr>
          <w:rFonts w:ascii="Tahoma" w:hAnsi="Tahoma" w:cs="Tahoma"/>
          <w:sz w:val="22"/>
          <w:szCs w:val="22"/>
        </w:rPr>
        <w:t>2.</w:t>
      </w:r>
      <w:r w:rsidRPr="00BF4D26">
        <w:rPr>
          <w:rFonts w:ascii="Tahoma" w:hAnsi="Tahoma" w:cs="Tahoma"/>
          <w:sz w:val="22"/>
          <w:szCs w:val="22"/>
        </w:rPr>
        <w:t>3</w:t>
      </w:r>
      <w:r w:rsidR="00A54991" w:rsidRPr="00BF4D26">
        <w:rPr>
          <w:rFonts w:ascii="Tahoma" w:hAnsi="Tahoma" w:cs="Tahoma"/>
          <w:sz w:val="22"/>
          <w:szCs w:val="22"/>
        </w:rPr>
        <w:t xml:space="preserve"> </w:t>
      </w:r>
      <w:r w:rsidR="00FD3CFD" w:rsidRPr="00BF4D26">
        <w:rPr>
          <w:rFonts w:ascii="Tahoma" w:hAnsi="Tahoma" w:cs="Tahoma"/>
          <w:sz w:val="22"/>
          <w:szCs w:val="22"/>
        </w:rPr>
        <w:t>této smlouvy</w:t>
      </w:r>
      <w:r w:rsidR="00A54991" w:rsidRPr="00BF4D26">
        <w:rPr>
          <w:rFonts w:ascii="Tahoma" w:hAnsi="Tahoma" w:cs="Tahoma"/>
          <w:sz w:val="22"/>
          <w:szCs w:val="22"/>
        </w:rPr>
        <w:t xml:space="preserve"> bude uhrazena cena za </w:t>
      </w:r>
      <w:r w:rsidRPr="00BF4D26">
        <w:rPr>
          <w:rFonts w:ascii="Tahoma" w:hAnsi="Tahoma" w:cs="Tahoma"/>
          <w:sz w:val="22"/>
          <w:szCs w:val="22"/>
        </w:rPr>
        <w:t>2.</w:t>
      </w:r>
      <w:r w:rsidR="00A54991" w:rsidRPr="00BF4D26">
        <w:rPr>
          <w:rFonts w:ascii="Tahoma" w:hAnsi="Tahoma" w:cs="Tahoma"/>
          <w:sz w:val="22"/>
          <w:szCs w:val="22"/>
        </w:rPr>
        <w:t xml:space="preserve"> část díla</w:t>
      </w:r>
      <w:r w:rsidR="00FD3CFD" w:rsidRPr="00BF4D26">
        <w:rPr>
          <w:rFonts w:ascii="Tahoma" w:hAnsi="Tahoma" w:cs="Tahoma"/>
          <w:sz w:val="22"/>
          <w:szCs w:val="22"/>
        </w:rPr>
        <w:t xml:space="preserve"> ve výši</w:t>
      </w:r>
      <w:r w:rsidR="00A54991" w:rsidRPr="00BF4D26">
        <w:rPr>
          <w:rFonts w:ascii="Tahoma" w:hAnsi="Tahoma" w:cs="Tahoma"/>
          <w:sz w:val="22"/>
          <w:szCs w:val="22"/>
        </w:rPr>
        <w:t xml:space="preserve"> dle čl. VII odst. 1 této smlouvy,</w:t>
      </w:r>
    </w:p>
    <w:bookmarkEnd w:id="28"/>
    <w:p w14:paraId="14344E81" w14:textId="5DE3B8BF" w:rsidR="00A54991" w:rsidRPr="00BF4D26" w:rsidRDefault="00A54991" w:rsidP="00AA2B28">
      <w:pPr>
        <w:pStyle w:val="slovanPododstavecSmlouvy"/>
        <w:numPr>
          <w:ilvl w:val="0"/>
          <w:numId w:val="13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20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BF4D26">
        <w:rPr>
          <w:rFonts w:ascii="Tahoma" w:hAnsi="Tahoma" w:cs="Tahoma"/>
          <w:sz w:val="22"/>
          <w:szCs w:val="22"/>
        </w:rPr>
        <w:t>po předání</w:t>
      </w:r>
      <w:r w:rsidR="005F2715" w:rsidRPr="00BF4D26">
        <w:rPr>
          <w:rFonts w:ascii="Tahoma" w:hAnsi="Tahoma" w:cs="Tahoma"/>
          <w:sz w:val="22"/>
          <w:szCs w:val="22"/>
        </w:rPr>
        <w:t xml:space="preserve"> a převzetí</w:t>
      </w:r>
      <w:r w:rsidRPr="00BF4D26">
        <w:rPr>
          <w:rFonts w:ascii="Tahoma" w:hAnsi="Tahoma" w:cs="Tahoma"/>
          <w:sz w:val="22"/>
          <w:szCs w:val="22"/>
        </w:rPr>
        <w:t xml:space="preserve"> </w:t>
      </w:r>
      <w:r w:rsidR="00FD3CFD" w:rsidRPr="00BF4D26">
        <w:rPr>
          <w:rFonts w:ascii="Tahoma" w:hAnsi="Tahoma" w:cs="Tahoma"/>
          <w:sz w:val="22"/>
          <w:szCs w:val="22"/>
        </w:rPr>
        <w:t>DPS</w:t>
      </w:r>
      <w:r w:rsidRPr="00BF4D26">
        <w:rPr>
          <w:rFonts w:ascii="Tahoma" w:hAnsi="Tahoma" w:cs="Tahoma"/>
          <w:sz w:val="22"/>
          <w:szCs w:val="22"/>
        </w:rPr>
        <w:t xml:space="preserve"> dle čl. III odst. 2 bod </w:t>
      </w:r>
      <w:proofErr w:type="gramStart"/>
      <w:r w:rsidR="0075198B" w:rsidRPr="00BF4D26">
        <w:rPr>
          <w:rFonts w:ascii="Tahoma" w:hAnsi="Tahoma" w:cs="Tahoma"/>
          <w:sz w:val="22"/>
          <w:szCs w:val="22"/>
        </w:rPr>
        <w:t>2.</w:t>
      </w:r>
      <w:r w:rsidR="00370F4B" w:rsidRPr="00BF4D26">
        <w:rPr>
          <w:rFonts w:ascii="Tahoma" w:hAnsi="Tahoma" w:cs="Tahoma"/>
          <w:sz w:val="22"/>
          <w:szCs w:val="22"/>
        </w:rPr>
        <w:t>4</w:t>
      </w:r>
      <w:r w:rsidR="00865960" w:rsidRPr="00BF4D26">
        <w:rPr>
          <w:rFonts w:ascii="Tahoma" w:hAnsi="Tahoma" w:cs="Tahoma"/>
          <w:sz w:val="22"/>
          <w:szCs w:val="22"/>
        </w:rPr>
        <w:t xml:space="preserve"> </w:t>
      </w:r>
      <w:r w:rsidRPr="00BF4D26">
        <w:rPr>
          <w:rFonts w:ascii="Tahoma" w:hAnsi="Tahoma" w:cs="Tahoma"/>
          <w:sz w:val="22"/>
          <w:szCs w:val="22"/>
        </w:rPr>
        <w:t xml:space="preserve"> </w:t>
      </w:r>
      <w:r w:rsidR="00FD3CFD" w:rsidRPr="00BF4D26">
        <w:rPr>
          <w:rFonts w:ascii="Tahoma" w:hAnsi="Tahoma" w:cs="Tahoma"/>
          <w:sz w:val="22"/>
          <w:szCs w:val="22"/>
        </w:rPr>
        <w:t>této</w:t>
      </w:r>
      <w:proofErr w:type="gramEnd"/>
      <w:r w:rsidR="00FD3CFD" w:rsidRPr="00BF4D26">
        <w:rPr>
          <w:rFonts w:ascii="Tahoma" w:hAnsi="Tahoma" w:cs="Tahoma"/>
          <w:sz w:val="22"/>
          <w:szCs w:val="22"/>
        </w:rPr>
        <w:t xml:space="preserve"> smlouvy </w:t>
      </w:r>
      <w:r w:rsidRPr="00BF4D26">
        <w:rPr>
          <w:rFonts w:ascii="Tahoma" w:hAnsi="Tahoma" w:cs="Tahoma"/>
          <w:sz w:val="22"/>
          <w:szCs w:val="22"/>
        </w:rPr>
        <w:t>bude uhrazena ce</w:t>
      </w:r>
      <w:r w:rsidR="00E20255" w:rsidRPr="00BF4D26">
        <w:rPr>
          <w:rFonts w:ascii="Tahoma" w:hAnsi="Tahoma" w:cs="Tahoma"/>
          <w:sz w:val="22"/>
          <w:szCs w:val="22"/>
        </w:rPr>
        <w:t xml:space="preserve">na za </w:t>
      </w:r>
      <w:r w:rsidR="00865960" w:rsidRPr="00BF4D26">
        <w:rPr>
          <w:rFonts w:ascii="Tahoma" w:hAnsi="Tahoma" w:cs="Tahoma"/>
          <w:sz w:val="22"/>
          <w:szCs w:val="22"/>
        </w:rPr>
        <w:t>3</w:t>
      </w:r>
      <w:r w:rsidR="009356D5" w:rsidRPr="00BF4D26">
        <w:rPr>
          <w:rFonts w:ascii="Tahoma" w:hAnsi="Tahoma" w:cs="Tahoma"/>
          <w:sz w:val="22"/>
          <w:szCs w:val="22"/>
        </w:rPr>
        <w:t xml:space="preserve">. </w:t>
      </w:r>
      <w:r w:rsidR="00E20255" w:rsidRPr="00BF4D26">
        <w:rPr>
          <w:rFonts w:ascii="Tahoma" w:hAnsi="Tahoma" w:cs="Tahoma"/>
          <w:sz w:val="22"/>
          <w:szCs w:val="22"/>
        </w:rPr>
        <w:t>část díla dle čl. </w:t>
      </w:r>
      <w:r w:rsidRPr="00BF4D26">
        <w:rPr>
          <w:rFonts w:ascii="Tahoma" w:hAnsi="Tahoma" w:cs="Tahoma"/>
          <w:sz w:val="22"/>
          <w:szCs w:val="22"/>
        </w:rPr>
        <w:t xml:space="preserve">VII odst. </w:t>
      </w:r>
      <w:r w:rsidR="009356D5" w:rsidRPr="00BF4D26">
        <w:rPr>
          <w:rFonts w:ascii="Tahoma" w:hAnsi="Tahoma" w:cs="Tahoma"/>
          <w:sz w:val="22"/>
          <w:szCs w:val="22"/>
        </w:rPr>
        <w:t>1</w:t>
      </w:r>
      <w:r w:rsidRPr="00BF4D26">
        <w:rPr>
          <w:rFonts w:ascii="Tahoma" w:hAnsi="Tahoma" w:cs="Tahoma"/>
          <w:sz w:val="22"/>
          <w:szCs w:val="22"/>
        </w:rPr>
        <w:t xml:space="preserve"> této smlouvy.</w:t>
      </w:r>
    </w:p>
    <w:p w14:paraId="635A83DD" w14:textId="68188C12" w:rsidR="00A54991" w:rsidRPr="00080BAF" w:rsidRDefault="006E49C6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zhotovitel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smluvní ceny budou faktury, které budou mít náležitosti daňového dokladu dle zákona </w:t>
      </w:r>
      <w:r w:rsidR="00ED4227" w:rsidRPr="00080BAF">
        <w:rPr>
          <w:rFonts w:ascii="Tahoma" w:hAnsi="Tahoma" w:cs="Tahoma"/>
          <w:sz w:val="22"/>
          <w:szCs w:val="22"/>
        </w:rPr>
        <w:t>o DPH</w:t>
      </w:r>
      <w:r w:rsidR="00A54991" w:rsidRPr="00080BAF">
        <w:rPr>
          <w:rFonts w:ascii="Tahoma" w:hAnsi="Tahoma" w:cs="Tahoma"/>
          <w:sz w:val="22"/>
          <w:szCs w:val="22"/>
        </w:rPr>
        <w:t xml:space="preserve">, a náležitosti stanovené </w:t>
      </w:r>
      <w:r w:rsidR="006F22B1" w:rsidRPr="00080BAF">
        <w:rPr>
          <w:rFonts w:ascii="Tahoma" w:hAnsi="Tahoma" w:cs="Tahoma"/>
          <w:sz w:val="22"/>
          <w:szCs w:val="22"/>
        </w:rPr>
        <w:t>obecně závaznými právními předpisy</w:t>
      </w:r>
      <w:r w:rsidR="006F22B1" w:rsidRPr="00080BAF" w:rsidDel="00F032F8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(dále jen „faktura“). </w:t>
      </w:r>
      <w:bookmarkStart w:id="29" w:name="_Hlk79048824"/>
      <w:r w:rsidRPr="00B711BE">
        <w:rPr>
          <w:rFonts w:ascii="Tahoma" w:hAnsi="Tahoma" w:cs="Tahoma"/>
          <w:sz w:val="22"/>
          <w:szCs w:val="22"/>
        </w:rPr>
        <w:t>Není-li zhotovitel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bookmarkEnd w:id="29"/>
      <w:r w:rsidRPr="00B711BE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2281945F" w14:textId="76708C9D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číslo smlouvy objednatele,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objednatele, číslo veřejné zakázky</w:t>
      </w:r>
      <w:r w:rsidR="0003496E">
        <w:rPr>
          <w:rFonts w:ascii="Tahoma" w:hAnsi="Tahoma" w:cs="Tahoma"/>
          <w:sz w:val="22"/>
          <w:szCs w:val="22"/>
        </w:rPr>
        <w:t>,</w:t>
      </w:r>
    </w:p>
    <w:p w14:paraId="6025C73E" w14:textId="1B780050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předmět smlouvy, tj. text „zhotovení projektové dokumentace stavby </w:t>
      </w:r>
      <w:r w:rsidR="0075198B">
        <w:rPr>
          <w:rFonts w:ascii="Tahoma" w:hAnsi="Tahoma" w:cs="Tahoma"/>
          <w:sz w:val="18"/>
          <w:szCs w:val="18"/>
        </w:rPr>
        <w:t>VÝMĚNA STŘEŠNÍ KRYTINY</w:t>
      </w:r>
      <w:r w:rsidRPr="00080BAF">
        <w:rPr>
          <w:rFonts w:ascii="Tahoma" w:hAnsi="Tahoma" w:cs="Tahoma"/>
          <w:sz w:val="22"/>
          <w:szCs w:val="22"/>
        </w:rPr>
        <w:t>“,</w:t>
      </w:r>
    </w:p>
    <w:p w14:paraId="24598159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 I odst. 2</w:t>
      </w:r>
      <w:r w:rsidR="00B91E5D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zhotovitel povinen o této skutečnosti v souladu s čl. II odst. </w:t>
      </w:r>
      <w:smartTag w:uri="urn:schemas-microsoft-com:office:smarttags" w:element="metricconverter">
        <w:smartTagPr>
          <w:attr w:name="ProductID" w:val="2 a"/>
        </w:smartTagPr>
        <w:r w:rsidRPr="00080BAF">
          <w:rPr>
            <w:rFonts w:ascii="Tahoma" w:hAnsi="Tahoma" w:cs="Tahoma"/>
            <w:sz w:val="22"/>
            <w:szCs w:val="22"/>
          </w:rPr>
          <w:t>2</w:t>
        </w:r>
        <w:r w:rsidR="006F22B1" w:rsidRPr="00080BAF">
          <w:rPr>
            <w:rFonts w:ascii="Tahoma" w:hAnsi="Tahoma" w:cs="Tahoma"/>
            <w:sz w:val="22"/>
            <w:szCs w:val="22"/>
          </w:rPr>
          <w:t xml:space="preserve"> a</w:t>
        </w:r>
      </w:smartTag>
      <w:r w:rsidR="006F22B1" w:rsidRPr="00080BAF">
        <w:rPr>
          <w:rFonts w:ascii="Tahoma" w:hAnsi="Tahoma" w:cs="Tahoma"/>
          <w:sz w:val="22"/>
          <w:szCs w:val="22"/>
        </w:rPr>
        <w:t xml:space="preserve"> 3</w:t>
      </w:r>
      <w:r w:rsidRPr="00080BAF">
        <w:rPr>
          <w:rFonts w:ascii="Tahoma" w:hAnsi="Tahoma" w:cs="Tahoma"/>
          <w:sz w:val="22"/>
          <w:szCs w:val="22"/>
        </w:rPr>
        <w:t xml:space="preserve"> této smlouvy informovat objednatele),</w:t>
      </w:r>
    </w:p>
    <w:p w14:paraId="18C3F56C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a datum předávacího protokolu se stanoviskem objednatele, že dílo (jeho část) přejímá (předávací protokol bude přílohou faktury),</w:t>
      </w:r>
    </w:p>
    <w:p w14:paraId="30AAEBA7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281F4115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výši pozastávky,</w:t>
      </w:r>
    </w:p>
    <w:p w14:paraId="52108D2F" w14:textId="4228A153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jméno a </w:t>
      </w:r>
      <w:r w:rsidR="000D632E">
        <w:rPr>
          <w:rFonts w:ascii="Tahoma" w:hAnsi="Tahoma" w:cs="Tahoma"/>
          <w:sz w:val="22"/>
          <w:szCs w:val="22"/>
        </w:rPr>
        <w:t xml:space="preserve">v případě listinného vyhotovení faktury i </w:t>
      </w:r>
      <w:r w:rsidRPr="00080BAF">
        <w:rPr>
          <w:rFonts w:ascii="Tahoma" w:hAnsi="Tahoma" w:cs="Tahoma"/>
          <w:sz w:val="22"/>
          <w:szCs w:val="22"/>
        </w:rPr>
        <w:t>podpis osoby, která fakturu vystavila, včetně kontaktního telefonu.</w:t>
      </w:r>
    </w:p>
    <w:p w14:paraId="600513A5" w14:textId="370C3B5A" w:rsidR="00A54991" w:rsidRPr="00080BAF" w:rsidRDefault="005C4A8B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Faktury (</w:t>
      </w:r>
      <w:r w:rsidRPr="00344D6A">
        <w:rPr>
          <w:rFonts w:ascii="Tahoma" w:hAnsi="Tahoma" w:cs="Tahoma"/>
          <w:color w:val="000000" w:themeColor="text1"/>
          <w:sz w:val="22"/>
          <w:szCs w:val="22"/>
        </w:rPr>
        <w:t>samostatná zdanitelná plnění) bu</w:t>
      </w:r>
      <w:r w:rsidR="00E20255" w:rsidRPr="00344D6A">
        <w:rPr>
          <w:rFonts w:ascii="Tahoma" w:hAnsi="Tahoma" w:cs="Tahoma"/>
          <w:color w:val="000000" w:themeColor="text1"/>
          <w:sz w:val="22"/>
          <w:szCs w:val="22"/>
        </w:rPr>
        <w:t>dou zhotovitelem vystavovány do celkové výše ceny díla dle čl. </w:t>
      </w:r>
      <w:r w:rsidRPr="00344D6A">
        <w:rPr>
          <w:rFonts w:ascii="Tahoma" w:hAnsi="Tahoma" w:cs="Tahoma"/>
          <w:color w:val="000000" w:themeColor="text1"/>
          <w:sz w:val="22"/>
          <w:szCs w:val="22"/>
        </w:rPr>
        <w:t>VII</w:t>
      </w:r>
      <w:r w:rsidR="00E20255" w:rsidRPr="00344D6A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344D6A">
        <w:rPr>
          <w:rFonts w:ascii="Tahoma" w:hAnsi="Tahoma" w:cs="Tahoma"/>
          <w:color w:val="000000" w:themeColor="text1"/>
          <w:sz w:val="22"/>
          <w:szCs w:val="22"/>
        </w:rPr>
        <w:t>odst.</w:t>
      </w:r>
      <w:r w:rsidR="00E20255" w:rsidRPr="00344D6A">
        <w:rPr>
          <w:rFonts w:ascii="Tahoma" w:hAnsi="Tahoma" w:cs="Tahoma"/>
          <w:color w:val="000000" w:themeColor="text1"/>
          <w:sz w:val="22"/>
          <w:szCs w:val="22"/>
        </w:rPr>
        <w:t> </w:t>
      </w:r>
      <w:r w:rsidRPr="00344D6A">
        <w:rPr>
          <w:rFonts w:ascii="Tahoma" w:hAnsi="Tahoma" w:cs="Tahoma"/>
          <w:color w:val="000000" w:themeColor="text1"/>
          <w:sz w:val="22"/>
          <w:szCs w:val="22"/>
        </w:rPr>
        <w:t xml:space="preserve">1 této smlouvy. Objednatelem budou </w:t>
      </w:r>
      <w:r w:rsidR="00DE779F" w:rsidRPr="00344D6A">
        <w:rPr>
          <w:rFonts w:ascii="Tahoma" w:hAnsi="Tahoma" w:cs="Tahoma"/>
          <w:color w:val="000000" w:themeColor="text1"/>
          <w:sz w:val="22"/>
          <w:szCs w:val="22"/>
        </w:rPr>
        <w:t xml:space="preserve">jednotlivé </w:t>
      </w:r>
      <w:r w:rsidRPr="00344D6A">
        <w:rPr>
          <w:rFonts w:ascii="Tahoma" w:hAnsi="Tahoma" w:cs="Tahoma"/>
          <w:color w:val="000000" w:themeColor="text1"/>
          <w:sz w:val="22"/>
          <w:szCs w:val="22"/>
        </w:rPr>
        <w:t>faktury uhrazeny do</w:t>
      </w:r>
      <w:r w:rsidR="00E20255" w:rsidRPr="00344D6A">
        <w:rPr>
          <w:rFonts w:ascii="Tahoma" w:hAnsi="Tahoma" w:cs="Tahoma"/>
          <w:color w:val="000000" w:themeColor="text1"/>
          <w:sz w:val="22"/>
          <w:szCs w:val="22"/>
        </w:rPr>
        <w:t> </w:t>
      </w:r>
      <w:r w:rsidRPr="00344D6A">
        <w:rPr>
          <w:rFonts w:ascii="Tahoma" w:hAnsi="Tahoma" w:cs="Tahoma"/>
          <w:color w:val="000000" w:themeColor="text1"/>
          <w:sz w:val="22"/>
          <w:szCs w:val="22"/>
        </w:rPr>
        <w:t xml:space="preserve">celkové výše </w:t>
      </w:r>
      <w:r w:rsidR="007D7596" w:rsidRPr="00344D6A">
        <w:rPr>
          <w:rFonts w:ascii="Tahoma" w:hAnsi="Tahoma" w:cs="Tahoma"/>
          <w:color w:val="000000" w:themeColor="text1"/>
          <w:sz w:val="22"/>
          <w:szCs w:val="22"/>
        </w:rPr>
        <w:t>8</w:t>
      </w:r>
      <w:r w:rsidR="00DE779F" w:rsidRPr="00344D6A">
        <w:rPr>
          <w:rFonts w:ascii="Tahoma" w:hAnsi="Tahoma" w:cs="Tahoma"/>
          <w:color w:val="000000" w:themeColor="text1"/>
          <w:sz w:val="22"/>
          <w:szCs w:val="22"/>
        </w:rPr>
        <w:t>0 </w:t>
      </w:r>
      <w:r w:rsidRPr="00344D6A">
        <w:rPr>
          <w:rFonts w:ascii="Tahoma" w:hAnsi="Tahoma" w:cs="Tahoma"/>
          <w:color w:val="000000" w:themeColor="text1"/>
          <w:sz w:val="22"/>
          <w:szCs w:val="22"/>
        </w:rPr>
        <w:t>% ze</w:t>
      </w:r>
      <w:r w:rsidR="00E20255" w:rsidRPr="00344D6A">
        <w:rPr>
          <w:rFonts w:ascii="Tahoma" w:hAnsi="Tahoma" w:cs="Tahoma"/>
          <w:color w:val="000000" w:themeColor="text1"/>
          <w:sz w:val="22"/>
          <w:szCs w:val="22"/>
        </w:rPr>
        <w:t xml:space="preserve"> smluvní ceny </w:t>
      </w:r>
      <w:r w:rsidR="00DE779F" w:rsidRPr="00344D6A">
        <w:rPr>
          <w:rFonts w:ascii="Tahoma" w:hAnsi="Tahoma" w:cs="Tahoma"/>
          <w:color w:val="000000" w:themeColor="text1"/>
          <w:sz w:val="22"/>
          <w:szCs w:val="22"/>
        </w:rPr>
        <w:t xml:space="preserve">příslušné části </w:t>
      </w:r>
      <w:r w:rsidR="00E20255" w:rsidRPr="00344D6A">
        <w:rPr>
          <w:rFonts w:ascii="Tahoma" w:hAnsi="Tahoma" w:cs="Tahoma"/>
          <w:color w:val="000000" w:themeColor="text1"/>
          <w:sz w:val="22"/>
          <w:szCs w:val="22"/>
        </w:rPr>
        <w:t>díla včetně DPH</w:t>
      </w:r>
      <w:r w:rsidR="477E24E8" w:rsidRPr="00344D6A">
        <w:rPr>
          <w:rFonts w:ascii="Tahoma" w:hAnsi="Tahoma" w:cs="Tahoma"/>
          <w:color w:val="000000" w:themeColor="text1"/>
          <w:sz w:val="22"/>
          <w:szCs w:val="22"/>
        </w:rPr>
        <w:t xml:space="preserve"> (bez DPH v případě, že zhotovitel není plátce DPH)</w:t>
      </w:r>
      <w:r w:rsidR="00E20255" w:rsidRPr="00344D6A">
        <w:rPr>
          <w:rFonts w:ascii="Tahoma" w:hAnsi="Tahoma" w:cs="Tahoma"/>
          <w:color w:val="000000" w:themeColor="text1"/>
          <w:sz w:val="22"/>
          <w:szCs w:val="22"/>
        </w:rPr>
        <w:t xml:space="preserve"> a na </w:t>
      </w:r>
      <w:r w:rsidRPr="00344D6A">
        <w:rPr>
          <w:rFonts w:ascii="Tahoma" w:hAnsi="Tahoma" w:cs="Tahoma"/>
          <w:color w:val="000000" w:themeColor="text1"/>
          <w:sz w:val="22"/>
          <w:szCs w:val="22"/>
        </w:rPr>
        <w:t>zbývající část ceny díla</w:t>
      </w:r>
      <w:r w:rsidR="00DE779F" w:rsidRPr="00344D6A">
        <w:rPr>
          <w:rFonts w:ascii="Tahoma" w:hAnsi="Tahoma" w:cs="Tahoma"/>
          <w:color w:val="000000" w:themeColor="text1"/>
          <w:sz w:val="22"/>
          <w:szCs w:val="22"/>
        </w:rPr>
        <w:t>, resp. jeho části</w:t>
      </w:r>
      <w:r w:rsidRPr="00344D6A">
        <w:rPr>
          <w:rFonts w:ascii="Tahoma" w:hAnsi="Tahoma" w:cs="Tahoma"/>
          <w:color w:val="000000" w:themeColor="text1"/>
          <w:sz w:val="22"/>
          <w:szCs w:val="22"/>
        </w:rPr>
        <w:t xml:space="preserve"> (tj.</w:t>
      </w:r>
      <w:r w:rsidR="00E20255" w:rsidRPr="00344D6A">
        <w:rPr>
          <w:rFonts w:ascii="Tahoma" w:hAnsi="Tahoma" w:cs="Tahoma"/>
          <w:color w:val="000000" w:themeColor="text1"/>
          <w:sz w:val="22"/>
          <w:szCs w:val="22"/>
        </w:rPr>
        <w:t> </w:t>
      </w:r>
      <w:r w:rsidRPr="00344D6A">
        <w:rPr>
          <w:rFonts w:ascii="Tahoma" w:hAnsi="Tahoma" w:cs="Tahoma"/>
          <w:color w:val="000000" w:themeColor="text1"/>
          <w:sz w:val="22"/>
          <w:szCs w:val="22"/>
        </w:rPr>
        <w:t>nad</w:t>
      </w:r>
      <w:r w:rsidR="00E20255" w:rsidRPr="00344D6A">
        <w:rPr>
          <w:rFonts w:ascii="Tahoma" w:hAnsi="Tahoma" w:cs="Tahoma"/>
          <w:color w:val="000000" w:themeColor="text1"/>
          <w:sz w:val="22"/>
          <w:szCs w:val="22"/>
        </w:rPr>
        <w:t> </w:t>
      </w:r>
      <w:r w:rsidR="007D7596" w:rsidRPr="00344D6A">
        <w:rPr>
          <w:rFonts w:ascii="Tahoma" w:hAnsi="Tahoma" w:cs="Tahoma"/>
          <w:color w:val="000000" w:themeColor="text1"/>
          <w:sz w:val="22"/>
          <w:szCs w:val="22"/>
        </w:rPr>
        <w:t>8</w:t>
      </w:r>
      <w:r w:rsidRPr="00344D6A">
        <w:rPr>
          <w:rFonts w:ascii="Tahoma" w:hAnsi="Tahoma" w:cs="Tahoma"/>
          <w:color w:val="000000" w:themeColor="text1"/>
          <w:sz w:val="22"/>
          <w:szCs w:val="22"/>
        </w:rPr>
        <w:t>0</w:t>
      </w:r>
      <w:r w:rsidR="00E20255" w:rsidRPr="00344D6A">
        <w:rPr>
          <w:rFonts w:ascii="Tahoma" w:hAnsi="Tahoma" w:cs="Tahoma"/>
          <w:color w:val="000000" w:themeColor="text1"/>
          <w:sz w:val="22"/>
          <w:szCs w:val="22"/>
        </w:rPr>
        <w:t> </w:t>
      </w:r>
      <w:r w:rsidRPr="00344D6A">
        <w:rPr>
          <w:rFonts w:ascii="Tahoma" w:hAnsi="Tahoma" w:cs="Tahoma"/>
          <w:color w:val="000000" w:themeColor="text1"/>
          <w:sz w:val="22"/>
          <w:szCs w:val="22"/>
        </w:rPr>
        <w:t>% smluvní ceny</w:t>
      </w:r>
      <w:r w:rsidR="00DE779F" w:rsidRPr="00344D6A">
        <w:rPr>
          <w:rFonts w:ascii="Tahoma" w:hAnsi="Tahoma" w:cs="Tahoma"/>
          <w:color w:val="000000" w:themeColor="text1"/>
          <w:sz w:val="22"/>
          <w:szCs w:val="22"/>
        </w:rPr>
        <w:t xml:space="preserve"> příslušné části</w:t>
      </w:r>
      <w:r w:rsidRPr="00344D6A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2529B793">
        <w:rPr>
          <w:rFonts w:ascii="Tahoma" w:hAnsi="Tahoma" w:cs="Tahoma"/>
          <w:sz w:val="22"/>
          <w:szCs w:val="22"/>
        </w:rPr>
        <w:t>díla) budou objednatelem v příslušných fakturách vystavených zhotovitelem uplatněny pozastávky. Zhotovitel je povinen uvést v těchto fakturách výši pozastávky.</w:t>
      </w:r>
    </w:p>
    <w:p w14:paraId="3DCF9D66" w14:textId="77777777" w:rsidR="00DE779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Pozastávky dle odstavce 5 tohoto článku smlouvy budou zhotoviteli uvolněny na základě jeho písemné žádosti, a to do </w:t>
      </w:r>
      <w:r w:rsidRPr="007B722B">
        <w:rPr>
          <w:rFonts w:ascii="Tahoma" w:hAnsi="Tahoma" w:cs="Tahoma"/>
          <w:color w:val="000000" w:themeColor="text1"/>
          <w:sz w:val="22"/>
          <w:szCs w:val="22"/>
        </w:rPr>
        <w:t xml:space="preserve">30 </w:t>
      </w:r>
      <w:r w:rsidRPr="00080BAF">
        <w:rPr>
          <w:rFonts w:ascii="Tahoma" w:hAnsi="Tahoma" w:cs="Tahoma"/>
          <w:sz w:val="22"/>
          <w:szCs w:val="22"/>
        </w:rPr>
        <w:t xml:space="preserve">dnů od doručení žádosti objednateli. Zhotovitel je oprávněn požádat o uvolnění pozastávek </w:t>
      </w:r>
      <w:r w:rsidR="00DE779F">
        <w:rPr>
          <w:rFonts w:ascii="Tahoma" w:hAnsi="Tahoma" w:cs="Tahoma"/>
          <w:sz w:val="22"/>
          <w:szCs w:val="22"/>
        </w:rPr>
        <w:t>takto:</w:t>
      </w:r>
    </w:p>
    <w:p w14:paraId="60D62094" w14:textId="29FCEEEA" w:rsidR="00DE779F" w:rsidRDefault="005D52B8" w:rsidP="00AA2B28">
      <w:pPr>
        <w:pStyle w:val="OdstavecSmlouvy"/>
        <w:keepLines w:val="0"/>
        <w:numPr>
          <w:ilvl w:val="1"/>
          <w:numId w:val="36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 uvolnění pozastávky za 1.</w:t>
      </w:r>
      <w:r w:rsidR="00321D36">
        <w:rPr>
          <w:rFonts w:ascii="Tahoma" w:hAnsi="Tahoma" w:cs="Tahoma"/>
          <w:sz w:val="22"/>
          <w:szCs w:val="22"/>
        </w:rPr>
        <w:t xml:space="preserve"> a 2.</w:t>
      </w:r>
      <w:r>
        <w:rPr>
          <w:rFonts w:ascii="Tahoma" w:hAnsi="Tahoma" w:cs="Tahoma"/>
          <w:sz w:val="22"/>
          <w:szCs w:val="22"/>
        </w:rPr>
        <w:t> část díla je zhotovitel oprávněn požádat po</w:t>
      </w:r>
      <w:r w:rsidR="0055017C">
        <w:rPr>
          <w:rFonts w:ascii="Tahoma" w:hAnsi="Tahoma" w:cs="Tahoma"/>
          <w:sz w:val="22"/>
          <w:szCs w:val="22"/>
        </w:rPr>
        <w:t xml:space="preserve"> předání pravomocného </w:t>
      </w:r>
      <w:r w:rsidR="00777F4D">
        <w:rPr>
          <w:rFonts w:ascii="Tahoma" w:hAnsi="Tahoma" w:cs="Tahoma"/>
          <w:sz w:val="22"/>
          <w:szCs w:val="22"/>
        </w:rPr>
        <w:t>rozhodnutí o</w:t>
      </w:r>
      <w:r w:rsidR="0055017C">
        <w:rPr>
          <w:rFonts w:ascii="Tahoma" w:hAnsi="Tahoma" w:cs="Tahoma"/>
          <w:sz w:val="22"/>
          <w:szCs w:val="22"/>
        </w:rPr>
        <w:t xml:space="preserve"> povolení</w:t>
      </w:r>
      <w:r w:rsidR="00777F4D">
        <w:rPr>
          <w:rFonts w:ascii="Tahoma" w:hAnsi="Tahoma" w:cs="Tahoma"/>
          <w:sz w:val="22"/>
          <w:szCs w:val="22"/>
        </w:rPr>
        <w:t xml:space="preserve"> záměru</w:t>
      </w:r>
      <w:r w:rsidR="00C57B0F">
        <w:rPr>
          <w:rFonts w:ascii="Tahoma" w:hAnsi="Tahoma" w:cs="Tahoma"/>
          <w:sz w:val="22"/>
          <w:szCs w:val="22"/>
        </w:rPr>
        <w:t xml:space="preserve"> dle stavebního z</w:t>
      </w:r>
      <w:r w:rsidR="00A23061">
        <w:rPr>
          <w:rFonts w:ascii="Tahoma" w:hAnsi="Tahoma" w:cs="Tahoma"/>
          <w:sz w:val="22"/>
          <w:szCs w:val="22"/>
        </w:rPr>
        <w:t>ákona</w:t>
      </w:r>
      <w:r>
        <w:rPr>
          <w:rFonts w:ascii="Tahoma" w:hAnsi="Tahoma" w:cs="Tahoma"/>
          <w:sz w:val="22"/>
          <w:szCs w:val="22"/>
        </w:rPr>
        <w:t>,</w:t>
      </w:r>
    </w:p>
    <w:p w14:paraId="29B79F30" w14:textId="3097BA36" w:rsidR="00A54991" w:rsidRPr="00080BAF" w:rsidRDefault="00DE779F" w:rsidP="00AA2B28">
      <w:pPr>
        <w:pStyle w:val="OdstavecSmlouvy"/>
        <w:keepLines w:val="0"/>
        <w:numPr>
          <w:ilvl w:val="1"/>
          <w:numId w:val="36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 uvolnění pozastávky za </w:t>
      </w:r>
      <w:r w:rsidR="00321D36">
        <w:rPr>
          <w:rFonts w:ascii="Tahoma" w:hAnsi="Tahoma" w:cs="Tahoma"/>
          <w:sz w:val="22"/>
          <w:szCs w:val="22"/>
        </w:rPr>
        <w:t>3</w:t>
      </w:r>
      <w:r>
        <w:rPr>
          <w:rFonts w:ascii="Tahoma" w:hAnsi="Tahoma" w:cs="Tahoma"/>
          <w:sz w:val="22"/>
          <w:szCs w:val="22"/>
        </w:rPr>
        <w:t xml:space="preserve">. část díla je zhotovitel oprávněn požádat </w:t>
      </w:r>
      <w:r w:rsidR="00A54991" w:rsidRPr="00080BAF">
        <w:rPr>
          <w:rFonts w:ascii="Tahoma" w:hAnsi="Tahoma" w:cs="Tahoma"/>
          <w:sz w:val="22"/>
          <w:szCs w:val="22"/>
        </w:rPr>
        <w:t>až poté, co bude stavba</w:t>
      </w:r>
      <w:r w:rsidR="00722382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>zhotovená dle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projektové dokumentace, jež je př</w:t>
      </w:r>
      <w:r w:rsidR="00E20255">
        <w:rPr>
          <w:rFonts w:ascii="Tahoma" w:hAnsi="Tahoma" w:cs="Tahoma"/>
          <w:sz w:val="22"/>
          <w:szCs w:val="22"/>
        </w:rPr>
        <w:t>edmětem díla, zcela dokončena a </w:t>
      </w:r>
      <w:r w:rsidR="00A54991" w:rsidRPr="00080BAF">
        <w:rPr>
          <w:rFonts w:ascii="Tahoma" w:hAnsi="Tahoma" w:cs="Tahoma"/>
          <w:sz w:val="22"/>
          <w:szCs w:val="22"/>
        </w:rPr>
        <w:t>převzata, a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zároveň bude možno v souladu se stavebním zákonem započít s trvalým užíváním stavby. V případ</w:t>
      </w:r>
      <w:r w:rsidR="00E20255">
        <w:rPr>
          <w:rFonts w:ascii="Tahoma" w:hAnsi="Tahoma" w:cs="Tahoma"/>
          <w:sz w:val="22"/>
          <w:szCs w:val="22"/>
        </w:rPr>
        <w:t>ě, že stavba nebude zahájena do </w:t>
      </w:r>
      <w:r w:rsidR="00D56CA8" w:rsidRPr="00C15665">
        <w:rPr>
          <w:rFonts w:ascii="Tahoma" w:hAnsi="Tahoma" w:cs="Tahoma"/>
          <w:color w:val="000000" w:themeColor="text1"/>
          <w:sz w:val="22"/>
          <w:szCs w:val="22"/>
        </w:rPr>
        <w:t>1</w:t>
      </w:r>
      <w:r w:rsidR="00B3266B" w:rsidRPr="00C15665">
        <w:rPr>
          <w:rFonts w:ascii="Tahoma" w:hAnsi="Tahoma" w:cs="Tahoma"/>
          <w:color w:val="000000" w:themeColor="text1"/>
          <w:sz w:val="22"/>
          <w:szCs w:val="22"/>
        </w:rPr>
        <w:t>8</w:t>
      </w:r>
      <w:r w:rsidR="00D56CA8" w:rsidRPr="00C15665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A54991" w:rsidRPr="00C15665">
        <w:rPr>
          <w:rFonts w:ascii="Tahoma" w:hAnsi="Tahoma" w:cs="Tahoma"/>
          <w:color w:val="000000" w:themeColor="text1"/>
          <w:sz w:val="22"/>
          <w:szCs w:val="22"/>
        </w:rPr>
        <w:t xml:space="preserve">měsíců </w:t>
      </w:r>
      <w:r w:rsidR="00A54991" w:rsidRPr="00080BAF">
        <w:rPr>
          <w:rFonts w:ascii="Tahoma" w:hAnsi="Tahoma" w:cs="Tahoma"/>
          <w:sz w:val="22"/>
          <w:szCs w:val="22"/>
        </w:rPr>
        <w:t xml:space="preserve">od splnění </w:t>
      </w:r>
      <w:r w:rsidR="00325898">
        <w:rPr>
          <w:rFonts w:ascii="Tahoma" w:hAnsi="Tahoma" w:cs="Tahoma"/>
          <w:sz w:val="22"/>
          <w:szCs w:val="22"/>
        </w:rPr>
        <w:t xml:space="preserve">této části </w:t>
      </w:r>
      <w:r w:rsidR="00A54991" w:rsidRPr="00080BAF">
        <w:rPr>
          <w:rFonts w:ascii="Tahoma" w:hAnsi="Tahoma" w:cs="Tahoma"/>
          <w:sz w:val="22"/>
          <w:szCs w:val="22"/>
        </w:rPr>
        <w:t>díla dle této smlouvy, je zhotovitel oprávněn o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uvolnění pozastávk</w:t>
      </w:r>
      <w:r w:rsidR="00325898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 xml:space="preserve"> požádat uplynutím této lhůty.</w:t>
      </w:r>
    </w:p>
    <w:p w14:paraId="6CA86FF1" w14:textId="77777777" w:rsidR="00A50B57" w:rsidRDefault="00A54991" w:rsidP="00A50B57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faktur činí </w:t>
      </w:r>
      <w:r w:rsidRPr="00D7535F">
        <w:rPr>
          <w:rFonts w:ascii="Tahoma" w:hAnsi="Tahoma" w:cs="Tahoma"/>
          <w:color w:val="000000" w:themeColor="text1"/>
          <w:sz w:val="22"/>
          <w:szCs w:val="22"/>
        </w:rPr>
        <w:t xml:space="preserve">30 </w:t>
      </w:r>
      <w:r w:rsidRPr="00080BAF">
        <w:rPr>
          <w:rFonts w:ascii="Tahoma" w:hAnsi="Tahoma" w:cs="Tahoma"/>
          <w:sz w:val="22"/>
          <w:szCs w:val="22"/>
        </w:rPr>
        <w:t>kalendářních dnů ode dne jejich doručení objednateli.</w:t>
      </w:r>
    </w:p>
    <w:p w14:paraId="12334D24" w14:textId="073A8FB9" w:rsidR="00A54991" w:rsidRPr="00A50B57" w:rsidRDefault="00A54991" w:rsidP="00A50B57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50B57">
        <w:rPr>
          <w:rFonts w:ascii="Tahoma" w:hAnsi="Tahoma" w:cs="Tahoma"/>
          <w:sz w:val="22"/>
          <w:szCs w:val="22"/>
        </w:rPr>
        <w:t xml:space="preserve">Fakturu může zhotovitel vystavit pouze na základě </w:t>
      </w:r>
      <w:r w:rsidR="00E20255" w:rsidRPr="00A50B57">
        <w:rPr>
          <w:rFonts w:ascii="Tahoma" w:hAnsi="Tahoma" w:cs="Tahoma"/>
          <w:sz w:val="22"/>
          <w:szCs w:val="22"/>
        </w:rPr>
        <w:t xml:space="preserve">předávacího protokolu dle čl. V </w:t>
      </w:r>
      <w:r w:rsidRPr="00A50B57">
        <w:rPr>
          <w:rFonts w:ascii="Tahoma" w:hAnsi="Tahoma" w:cs="Tahoma"/>
          <w:sz w:val="22"/>
          <w:szCs w:val="22"/>
        </w:rPr>
        <w:t>odst.</w:t>
      </w:r>
      <w:r w:rsidR="00E20255" w:rsidRPr="00A50B57">
        <w:rPr>
          <w:rFonts w:ascii="Tahoma" w:hAnsi="Tahoma" w:cs="Tahoma"/>
          <w:sz w:val="22"/>
          <w:szCs w:val="22"/>
        </w:rPr>
        <w:t> </w:t>
      </w:r>
      <w:r w:rsidRPr="00A50B57">
        <w:rPr>
          <w:rFonts w:ascii="Tahoma" w:hAnsi="Tahoma" w:cs="Tahoma"/>
          <w:sz w:val="22"/>
          <w:szCs w:val="22"/>
        </w:rPr>
        <w:t>3 této smlouvy, podepsaného oprávněnými zástupci obou smluvních stran, v němž bude uvedeno stanovisko objednatele, že dílo (jeho část) přejímá.</w:t>
      </w:r>
    </w:p>
    <w:p w14:paraId="55230A49" w14:textId="1BC022F2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Doručení </w:t>
      </w:r>
      <w:r w:rsidRPr="00B64009">
        <w:rPr>
          <w:rFonts w:ascii="Tahoma" w:hAnsi="Tahoma" w:cs="Tahoma"/>
          <w:sz w:val="22"/>
          <w:szCs w:val="22"/>
        </w:rPr>
        <w:t>faktury a žádosti o uvolnění pozastávky</w:t>
      </w:r>
      <w:r w:rsidRPr="00080BAF">
        <w:rPr>
          <w:rFonts w:ascii="Tahoma" w:hAnsi="Tahoma" w:cs="Tahoma"/>
          <w:sz w:val="22"/>
          <w:szCs w:val="22"/>
        </w:rPr>
        <w:t xml:space="preserve"> se provede </w:t>
      </w:r>
      <w:r w:rsidRPr="004559B8">
        <w:rPr>
          <w:rFonts w:ascii="Tahoma" w:hAnsi="Tahoma" w:cs="Tahoma"/>
          <w:sz w:val="22"/>
          <w:szCs w:val="22"/>
        </w:rPr>
        <w:t xml:space="preserve">osobně </w:t>
      </w:r>
      <w:r w:rsidR="009E0DCC" w:rsidRPr="004559B8">
        <w:rPr>
          <w:rFonts w:ascii="Tahoma" w:hAnsi="Tahoma" w:cs="Tahoma"/>
          <w:sz w:val="22"/>
          <w:szCs w:val="22"/>
        </w:rPr>
        <w:t xml:space="preserve">na </w:t>
      </w:r>
      <w:r w:rsidR="004559B8" w:rsidRPr="004559B8">
        <w:rPr>
          <w:rFonts w:ascii="Tahoma" w:hAnsi="Tahoma" w:cs="Tahoma"/>
          <w:sz w:val="22"/>
          <w:szCs w:val="22"/>
        </w:rPr>
        <w:t xml:space="preserve">sekretariát </w:t>
      </w:r>
      <w:r w:rsidR="00C6665E" w:rsidRPr="004559B8">
        <w:rPr>
          <w:rFonts w:ascii="Tahoma" w:hAnsi="Tahoma" w:cs="Tahoma"/>
          <w:sz w:val="22"/>
          <w:szCs w:val="22"/>
        </w:rPr>
        <w:t>objednatele</w:t>
      </w:r>
      <w:r w:rsidR="004C7991" w:rsidRPr="004559B8">
        <w:rPr>
          <w:rFonts w:ascii="Tahoma" w:hAnsi="Tahoma" w:cs="Tahoma"/>
          <w:sz w:val="22"/>
          <w:szCs w:val="22"/>
        </w:rPr>
        <w:t xml:space="preserve"> nebo</w:t>
      </w:r>
      <w:r w:rsidRPr="004559B8">
        <w:rPr>
          <w:rFonts w:ascii="Tahoma" w:hAnsi="Tahoma" w:cs="Tahoma"/>
          <w:sz w:val="22"/>
          <w:szCs w:val="22"/>
        </w:rPr>
        <w:t xml:space="preserve"> doručenkou prostřednictvím p</w:t>
      </w:r>
      <w:r w:rsidR="00E20255" w:rsidRPr="004559B8">
        <w:rPr>
          <w:rFonts w:ascii="Tahoma" w:hAnsi="Tahoma" w:cs="Tahoma"/>
          <w:sz w:val="22"/>
          <w:szCs w:val="22"/>
        </w:rPr>
        <w:t xml:space="preserve">rovozovatele </w:t>
      </w:r>
      <w:r w:rsidR="00E20255">
        <w:rPr>
          <w:rFonts w:ascii="Tahoma" w:hAnsi="Tahoma" w:cs="Tahoma"/>
          <w:sz w:val="22"/>
          <w:szCs w:val="22"/>
        </w:rPr>
        <w:t>poštovních služeb</w:t>
      </w:r>
      <w:r w:rsidR="00FD2208">
        <w:rPr>
          <w:rFonts w:ascii="Tahoma" w:hAnsi="Tahoma" w:cs="Tahoma"/>
          <w:sz w:val="22"/>
          <w:szCs w:val="22"/>
        </w:rPr>
        <w:t xml:space="preserve"> nebo</w:t>
      </w:r>
      <w:r w:rsidR="009E0DCC">
        <w:rPr>
          <w:rFonts w:ascii="Tahoma" w:hAnsi="Tahoma" w:cs="Tahoma"/>
          <w:sz w:val="22"/>
          <w:szCs w:val="22"/>
        </w:rPr>
        <w:t xml:space="preserve"> </w:t>
      </w:r>
      <w:r w:rsidR="006467A7">
        <w:rPr>
          <w:rFonts w:ascii="Tahoma" w:hAnsi="Tahoma" w:cs="Tahoma"/>
          <w:sz w:val="22"/>
          <w:szCs w:val="22"/>
        </w:rPr>
        <w:t>elektronicky na e-mail</w:t>
      </w:r>
      <w:r w:rsidR="00523B17">
        <w:rPr>
          <w:rFonts w:ascii="Tahoma" w:hAnsi="Tahoma" w:cs="Tahoma"/>
          <w:sz w:val="22"/>
          <w:szCs w:val="22"/>
        </w:rPr>
        <w:t xml:space="preserve">: </w:t>
      </w:r>
      <w:r w:rsidR="004559B8" w:rsidRPr="00DC7408">
        <w:rPr>
          <w:rFonts w:ascii="Tahoma" w:hAnsi="Tahoma" w:cs="Tahoma"/>
          <w:b/>
          <w:bCs/>
          <w:sz w:val="22"/>
          <w:szCs w:val="22"/>
        </w:rPr>
        <w:t>mail@ghlucin.cz</w:t>
      </w:r>
      <w:r w:rsidR="004559B8">
        <w:rPr>
          <w:rFonts w:ascii="Tahoma" w:hAnsi="Tahoma" w:cs="Tahoma"/>
          <w:sz w:val="22"/>
          <w:szCs w:val="22"/>
        </w:rPr>
        <w:t xml:space="preserve"> </w:t>
      </w:r>
      <w:r w:rsidR="006467A7">
        <w:rPr>
          <w:rFonts w:ascii="Tahoma" w:hAnsi="Tahoma" w:cs="Tahoma"/>
          <w:sz w:val="22"/>
          <w:szCs w:val="22"/>
        </w:rPr>
        <w:t xml:space="preserve">nebo </w:t>
      </w:r>
      <w:r w:rsidR="009E0DCC">
        <w:rPr>
          <w:rFonts w:ascii="Tahoma" w:hAnsi="Tahoma" w:cs="Tahoma"/>
          <w:sz w:val="22"/>
          <w:szCs w:val="22"/>
        </w:rPr>
        <w:t>prostřednictvím datové schránky</w:t>
      </w:r>
      <w:r w:rsidR="002B7879">
        <w:rPr>
          <w:rFonts w:ascii="Tahoma" w:hAnsi="Tahoma" w:cs="Tahoma"/>
          <w:sz w:val="22"/>
          <w:szCs w:val="22"/>
        </w:rPr>
        <w:t xml:space="preserve"> objednatele</w:t>
      </w:r>
      <w:r w:rsidR="00E20255">
        <w:rPr>
          <w:rFonts w:ascii="Tahoma" w:hAnsi="Tahoma" w:cs="Tahoma"/>
          <w:sz w:val="22"/>
          <w:szCs w:val="22"/>
        </w:rPr>
        <w:t>.</w:t>
      </w:r>
    </w:p>
    <w:p w14:paraId="3C4E72CE" w14:textId="77777777" w:rsidR="00A54991" w:rsidRPr="00CE2833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30" w:name="_Hlk48724563"/>
      <w:r w:rsidRPr="00080BAF">
        <w:rPr>
          <w:rFonts w:ascii="Tahoma" w:hAnsi="Tahoma" w:cs="Tahoma"/>
          <w:sz w:val="22"/>
          <w:szCs w:val="22"/>
        </w:rPr>
        <w:t>Nebude-li faktura obsahovat některou povinnou nebo dohodnutou náležitost nebo bude</w:t>
      </w:r>
      <w:r w:rsidR="00E20255">
        <w:rPr>
          <w:rFonts w:ascii="Tahoma" w:hAnsi="Tahoma" w:cs="Tahoma"/>
          <w:sz w:val="22"/>
          <w:szCs w:val="22"/>
        </w:rPr>
        <w:noBreakHyphen/>
        <w:t>li</w:t>
      </w:r>
      <w:r w:rsidRPr="00080BAF">
        <w:rPr>
          <w:rFonts w:ascii="Tahoma" w:hAnsi="Tahoma" w:cs="Tahoma"/>
          <w:sz w:val="22"/>
          <w:szCs w:val="22"/>
        </w:rPr>
        <w:t xml:space="preserve"> chybně vyúčtována cena nebo DPH, je objednatel oprávněn fakturu před uplynutím lhůty splatnosti vrátit zhotoviteli k provedení opravy s vyznačením důvodu vrácení. Zhotovitel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objednateli</w:t>
      </w:r>
      <w:r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zhotoviteli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Pr="00080BAF">
        <w:rPr>
          <w:rFonts w:ascii="Tahoma" w:hAnsi="Tahoma" w:cs="Tahoma"/>
          <w:sz w:val="22"/>
          <w:szCs w:val="22"/>
        </w:rPr>
        <w:t xml:space="preserve"> lhůta splatnosti běží opět ode 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Pr="00080BAF">
        <w:rPr>
          <w:rFonts w:ascii="Tahoma" w:hAnsi="Tahoma" w:cs="Tahoma"/>
          <w:sz w:val="22"/>
          <w:szCs w:val="22"/>
        </w:rPr>
        <w:t xml:space="preserve"> faktury objednateli.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Zhotovitel je povinen doručit objednateli opravenou fakturu do 3 dnů po obdržení objednatelem vrácené vadné faktury.</w:t>
      </w:r>
    </w:p>
    <w:bookmarkEnd w:id="30"/>
    <w:p w14:paraId="28970BF9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5B31FB5" w14:textId="77777777" w:rsidR="0027622E" w:rsidRPr="00080BAF" w:rsidRDefault="00C6665E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Je</w:t>
      </w:r>
      <w:r>
        <w:rPr>
          <w:rFonts w:ascii="Tahoma" w:hAnsi="Tahoma" w:cs="Tahoma"/>
          <w:sz w:val="22"/>
          <w:szCs w:val="22"/>
        </w:rPr>
        <w:noBreakHyphen/>
        <w:t>li zhotovitel plátcem DPH, uplatní o</w:t>
      </w:r>
      <w:r w:rsidR="0027622E" w:rsidRPr="00080BAF">
        <w:rPr>
          <w:rFonts w:ascii="Tahoma" w:hAnsi="Tahoma" w:cs="Tahoma"/>
          <w:sz w:val="22"/>
          <w:szCs w:val="22"/>
        </w:rPr>
        <w:t>bjednatel institut zvláštního způsobu zajištění daně dle § 109a zákona o DPH a</w:t>
      </w:r>
      <w:r w:rsidR="00E20255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dani z přidané hodnoty uhradí v termínu splatnosti faktury stanoveném dle smlouvy přímo na osobní depozitní účet zhotovitele vedený u místně příslušn</w:t>
      </w:r>
      <w:r w:rsidR="00E20255">
        <w:rPr>
          <w:rFonts w:ascii="Tahoma" w:hAnsi="Tahoma" w:cs="Tahoma"/>
          <w:sz w:val="22"/>
          <w:szCs w:val="22"/>
        </w:rPr>
        <w:t>ého správce daně v případě, že:</w:t>
      </w:r>
    </w:p>
    <w:p w14:paraId="03D42AD7" w14:textId="77777777" w:rsidR="0027622E" w:rsidRPr="00080BAF" w:rsidRDefault="0039374D" w:rsidP="00AA2B28">
      <w:pPr>
        <w:numPr>
          <w:ilvl w:val="1"/>
          <w:numId w:val="31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05717E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>ke dni uskutečnění zdanitelného plnění zveřejněn v aplikaci „Registr DPH“ jako nespolehlivý plátce</w:t>
      </w:r>
      <w:r w:rsidR="0027622E" w:rsidRPr="00080BAF">
        <w:rPr>
          <w:rFonts w:ascii="Tahoma" w:hAnsi="Tahoma" w:cs="Tahoma"/>
          <w:sz w:val="22"/>
          <w:szCs w:val="22"/>
        </w:rPr>
        <w:t>, nebo</w:t>
      </w:r>
    </w:p>
    <w:p w14:paraId="7D7C238A" w14:textId="52787AAA" w:rsidR="0027622E" w:rsidRPr="00275D0D" w:rsidRDefault="0039374D" w:rsidP="0075198B">
      <w:pPr>
        <w:numPr>
          <w:ilvl w:val="1"/>
          <w:numId w:val="31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75D0D">
        <w:rPr>
          <w:rFonts w:ascii="Tahoma" w:hAnsi="Tahoma" w:cs="Tahoma"/>
          <w:sz w:val="22"/>
          <w:szCs w:val="22"/>
        </w:rPr>
        <w:t xml:space="preserve">zhotovitel bude </w:t>
      </w:r>
      <w:r w:rsidR="00A6204F" w:rsidRPr="00275D0D">
        <w:rPr>
          <w:rFonts w:ascii="Tahoma" w:hAnsi="Tahoma" w:cs="Tahoma"/>
          <w:sz w:val="22"/>
          <w:szCs w:val="22"/>
        </w:rPr>
        <w:t xml:space="preserve">ke dni poskytnutí úplaty nebo </w:t>
      </w:r>
      <w:r w:rsidRPr="00275D0D">
        <w:rPr>
          <w:rFonts w:ascii="Tahoma" w:hAnsi="Tahoma" w:cs="Tahoma"/>
          <w:sz w:val="22"/>
          <w:szCs w:val="22"/>
        </w:rPr>
        <w:t>ke dni uskutečnění zdanitelného plnění v insolvenčním řízení</w:t>
      </w:r>
      <w:r w:rsidR="003A1789" w:rsidRPr="00275D0D">
        <w:rPr>
          <w:rFonts w:ascii="Tahoma" w:hAnsi="Tahoma" w:cs="Tahoma"/>
          <w:sz w:val="22"/>
          <w:szCs w:val="22"/>
        </w:rPr>
        <w:t>,</w:t>
      </w:r>
      <w:r w:rsidRPr="00275D0D">
        <w:rPr>
          <w:rFonts w:ascii="Tahoma" w:hAnsi="Tahoma" w:cs="Tahoma"/>
          <w:sz w:val="22"/>
          <w:szCs w:val="22"/>
        </w:rPr>
        <w:t xml:space="preserve"> </w:t>
      </w:r>
      <w:r w:rsidR="0027622E" w:rsidRPr="00275D0D">
        <w:rPr>
          <w:rFonts w:ascii="Tahoma" w:hAnsi="Tahoma" w:cs="Tahoma"/>
          <w:sz w:val="22"/>
          <w:szCs w:val="22"/>
        </w:rPr>
        <w:t>nebo</w:t>
      </w:r>
    </w:p>
    <w:p w14:paraId="1E6C5022" w14:textId="5FAFDFE7" w:rsidR="0027622E" w:rsidRPr="00275D0D" w:rsidRDefault="0039374D" w:rsidP="0075198B">
      <w:pPr>
        <w:numPr>
          <w:ilvl w:val="1"/>
          <w:numId w:val="31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75D0D">
        <w:rPr>
          <w:rFonts w:ascii="Tahoma" w:hAnsi="Tahoma" w:cs="Tahoma"/>
          <w:sz w:val="22"/>
          <w:szCs w:val="22"/>
        </w:rPr>
        <w:t>bankovní účet zhotovitele určený k úhradě plnění uvedený na faktuře nebude správcem daně zveřejněn v aplikaci „Registr DPH“.</w:t>
      </w:r>
    </w:p>
    <w:p w14:paraId="21138C58" w14:textId="3C334747" w:rsidR="0027622E" w:rsidRPr="00080BAF" w:rsidRDefault="00A6204F" w:rsidP="00275D0D">
      <w:pPr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Objednatel nenese odpovědnost za případné penále a jiné postihy vyměřené či stanovené správcem daně zhotoviteli v souvislosti s potenciálně pozdní úhradou DPH, tj. po datu splatnosti této daně</w:t>
      </w:r>
      <w:r w:rsidR="00932476">
        <w:rPr>
          <w:rFonts w:ascii="Tahoma" w:hAnsi="Tahoma" w:cs="Tahoma"/>
          <w:sz w:val="22"/>
          <w:szCs w:val="22"/>
        </w:rPr>
        <w:t>.</w:t>
      </w:r>
    </w:p>
    <w:p w14:paraId="05FBBCE7" w14:textId="77777777" w:rsidR="00A54991" w:rsidRPr="00080BAF" w:rsidRDefault="008172C8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I</w:t>
      </w:r>
      <w:r w:rsidR="00A54991" w:rsidRPr="00080BAF">
        <w:rPr>
          <w:rFonts w:ascii="Tahoma" w:hAnsi="Tahoma" w:cs="Tahoma"/>
          <w:bCs/>
          <w:sz w:val="22"/>
          <w:szCs w:val="22"/>
        </w:rPr>
        <w:t>X.</w:t>
      </w:r>
      <w:r w:rsidR="00E03721">
        <w:rPr>
          <w:rFonts w:ascii="Tahoma" w:hAnsi="Tahoma" w:cs="Tahoma"/>
          <w:bCs/>
          <w:sz w:val="22"/>
          <w:szCs w:val="22"/>
        </w:rPr>
        <w:br/>
      </w:r>
      <w:r w:rsidR="004D7D2F" w:rsidRPr="00080BAF">
        <w:rPr>
          <w:rFonts w:ascii="Tahoma" w:hAnsi="Tahoma" w:cs="Tahoma"/>
          <w:sz w:val="22"/>
          <w:szCs w:val="22"/>
        </w:rPr>
        <w:t>Práva z vadného plnění</w:t>
      </w:r>
    </w:p>
    <w:p w14:paraId="258A8E7C" w14:textId="687A5D70" w:rsidR="00A54991" w:rsidRPr="00BF4D26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Dílo má vady, jestliže neodpovídá</w:t>
      </w:r>
      <w:r w:rsidR="003A1789" w:rsidRPr="001B3FF5">
        <w:rPr>
          <w:rFonts w:ascii="Tahoma" w:hAnsi="Tahoma" w:cs="Tahoma"/>
          <w:sz w:val="22"/>
          <w:szCs w:val="22"/>
        </w:rPr>
        <w:t xml:space="preserve"> požadavkům uvedeným ve smlouvě</w:t>
      </w:r>
      <w:r w:rsidR="003A1789" w:rsidRPr="001E6648">
        <w:rPr>
          <w:rFonts w:ascii="Tahoma" w:hAnsi="Tahoma" w:cs="Tahoma"/>
          <w:sz w:val="22"/>
          <w:szCs w:val="22"/>
        </w:rPr>
        <w:t>.</w:t>
      </w:r>
      <w:r w:rsidR="001B3FF5" w:rsidRPr="001E6648">
        <w:rPr>
          <w:rFonts w:ascii="Tahoma" w:hAnsi="Tahoma" w:cs="Tahoma"/>
          <w:sz w:val="22"/>
          <w:szCs w:val="22"/>
        </w:rPr>
        <w:t xml:space="preserve"> Výsledky tvůrčí činnosti zhotovitele dle této smlouvy zachycené ve for</w:t>
      </w:r>
      <w:r w:rsidR="006203C3">
        <w:rPr>
          <w:rFonts w:ascii="Tahoma" w:hAnsi="Tahoma" w:cs="Tahoma"/>
          <w:sz w:val="22"/>
          <w:szCs w:val="22"/>
        </w:rPr>
        <w:t>mě jednotlivých dokumentací dle čl. </w:t>
      </w:r>
      <w:r w:rsidR="001B3FF5" w:rsidRPr="001E6648">
        <w:rPr>
          <w:rFonts w:ascii="Tahoma" w:hAnsi="Tahoma" w:cs="Tahoma"/>
          <w:sz w:val="22"/>
          <w:szCs w:val="22"/>
        </w:rPr>
        <w:t>III odst. 2 body 2.</w:t>
      </w:r>
      <w:proofErr w:type="gramStart"/>
      <w:r w:rsidR="001B3FF5" w:rsidRPr="001E6648">
        <w:rPr>
          <w:rFonts w:ascii="Tahoma" w:hAnsi="Tahoma" w:cs="Tahoma"/>
          <w:sz w:val="22"/>
          <w:szCs w:val="22"/>
        </w:rPr>
        <w:t>1 </w:t>
      </w:r>
      <w:r w:rsidR="001B3FF5" w:rsidRPr="00BF4D26">
        <w:rPr>
          <w:rFonts w:ascii="Tahoma" w:hAnsi="Tahoma" w:cs="Tahoma"/>
          <w:sz w:val="22"/>
          <w:szCs w:val="22"/>
        </w:rPr>
        <w:t>– </w:t>
      </w:r>
      <w:r w:rsidR="0075198B" w:rsidRPr="00BF4D26">
        <w:rPr>
          <w:rFonts w:ascii="Tahoma" w:hAnsi="Tahoma" w:cs="Tahoma"/>
          <w:sz w:val="22"/>
          <w:szCs w:val="22"/>
        </w:rPr>
        <w:t>2</w:t>
      </w:r>
      <w:proofErr w:type="gramEnd"/>
      <w:r w:rsidR="0075198B" w:rsidRPr="00BF4D26">
        <w:rPr>
          <w:rFonts w:ascii="Tahoma" w:hAnsi="Tahoma" w:cs="Tahoma"/>
          <w:sz w:val="22"/>
          <w:szCs w:val="22"/>
        </w:rPr>
        <w:t>.</w:t>
      </w:r>
      <w:r w:rsidR="00BF4D26" w:rsidRPr="00BF4D26">
        <w:rPr>
          <w:rFonts w:ascii="Tahoma" w:hAnsi="Tahoma" w:cs="Tahoma"/>
          <w:sz w:val="22"/>
          <w:szCs w:val="22"/>
        </w:rPr>
        <w:t>4</w:t>
      </w:r>
      <w:r w:rsidR="0075198B" w:rsidRPr="00275D0D">
        <w:rPr>
          <w:rFonts w:ascii="Tahoma" w:hAnsi="Tahoma" w:cs="Tahoma"/>
          <w:sz w:val="22"/>
          <w:szCs w:val="22"/>
        </w:rPr>
        <w:t xml:space="preserve"> </w:t>
      </w:r>
      <w:r w:rsidR="001B3FF5" w:rsidRPr="001E6648">
        <w:rPr>
          <w:rFonts w:ascii="Tahoma" w:hAnsi="Tahoma" w:cs="Tahoma"/>
          <w:sz w:val="22"/>
          <w:szCs w:val="22"/>
        </w:rPr>
        <w:t>této smlouvy mají vady, jestliže neodpovídají této smlouvě, požadavkům, připomínkám nebo pokynům objednatele uplatněným v průběhu poskytování plnění zhotovitele dle této smlouvy. Za vadu výsledku tvůrčí činnosti zhotovitele je považováno i opomenutí takového technického řešení, které je vzhledem k objektivním skutečnostem, tedy zejména technickým a ekonomickým poznatkům v oblasti zhotovování staveb</w:t>
      </w:r>
      <w:r w:rsidR="00A6499E" w:rsidRPr="001E6648">
        <w:rPr>
          <w:rFonts w:ascii="Tahoma" w:hAnsi="Tahoma" w:cs="Tahoma"/>
          <w:sz w:val="22"/>
          <w:szCs w:val="22"/>
        </w:rPr>
        <w:t>,</w:t>
      </w:r>
      <w:r w:rsidR="001B3FF5" w:rsidRPr="001E6648">
        <w:rPr>
          <w:rFonts w:ascii="Tahoma" w:hAnsi="Tahoma" w:cs="Tahoma"/>
          <w:sz w:val="22"/>
          <w:szCs w:val="22"/>
        </w:rPr>
        <w:t xml:space="preserve"> </w:t>
      </w:r>
      <w:r w:rsidR="00A6499E" w:rsidRPr="001E6648">
        <w:rPr>
          <w:rFonts w:ascii="Tahoma" w:hAnsi="Tahoma" w:cs="Tahoma"/>
          <w:sz w:val="22"/>
          <w:szCs w:val="22"/>
        </w:rPr>
        <w:t>n</w:t>
      </w:r>
      <w:r w:rsidR="001B3FF5" w:rsidRPr="001E6648">
        <w:rPr>
          <w:rFonts w:ascii="Tahoma" w:hAnsi="Tahoma" w:cs="Tahoma"/>
          <w:sz w:val="22"/>
          <w:szCs w:val="22"/>
        </w:rPr>
        <w:t xml:space="preserve">ezbytné </w:t>
      </w:r>
      <w:r w:rsidR="001B3FF5" w:rsidRPr="00BF4D26">
        <w:rPr>
          <w:rFonts w:ascii="Tahoma" w:hAnsi="Tahoma" w:cs="Tahoma"/>
          <w:sz w:val="22"/>
          <w:szCs w:val="22"/>
        </w:rPr>
        <w:t xml:space="preserve">pro řádné provedení díla a toto opomenutí bude mít </w:t>
      </w:r>
      <w:r w:rsidR="00A6499E" w:rsidRPr="00BF4D26">
        <w:rPr>
          <w:rFonts w:ascii="Tahoma" w:hAnsi="Tahoma" w:cs="Tahoma"/>
          <w:sz w:val="22"/>
          <w:szCs w:val="22"/>
        </w:rPr>
        <w:t xml:space="preserve">při realizaci stavby </w:t>
      </w:r>
      <w:r w:rsidR="001B3FF5" w:rsidRPr="00BF4D26">
        <w:rPr>
          <w:rFonts w:ascii="Tahoma" w:hAnsi="Tahoma" w:cs="Tahoma"/>
          <w:sz w:val="22"/>
          <w:szCs w:val="22"/>
        </w:rPr>
        <w:t>za následek dodatečné změny rozsahu díla proti stavu předpokládanému v dokumentacích dle čl. III odst. 2 body 2.</w:t>
      </w:r>
      <w:r w:rsidR="00BF4D26" w:rsidRPr="00BF4D26">
        <w:rPr>
          <w:rFonts w:ascii="Tahoma" w:hAnsi="Tahoma" w:cs="Tahoma"/>
          <w:sz w:val="22"/>
          <w:szCs w:val="22"/>
        </w:rPr>
        <w:t>1–2</w:t>
      </w:r>
      <w:r w:rsidR="0075198B" w:rsidRPr="00BF4D26">
        <w:rPr>
          <w:rFonts w:ascii="Tahoma" w:hAnsi="Tahoma" w:cs="Tahoma"/>
          <w:sz w:val="22"/>
          <w:szCs w:val="22"/>
        </w:rPr>
        <w:t>.</w:t>
      </w:r>
      <w:r w:rsidR="00BF4D26" w:rsidRPr="00BF4D26">
        <w:rPr>
          <w:rFonts w:ascii="Tahoma" w:hAnsi="Tahoma" w:cs="Tahoma"/>
          <w:sz w:val="22"/>
          <w:szCs w:val="22"/>
        </w:rPr>
        <w:t>4</w:t>
      </w:r>
      <w:ins w:id="31" w:author="Andrea Cahelová" w:date="2025-11-19T13:25:00Z">
        <w:r w:rsidR="0075198B" w:rsidRPr="00BF4D26">
          <w:rPr>
            <w:rFonts w:ascii="Tahoma" w:hAnsi="Tahoma" w:cs="Tahoma"/>
            <w:sz w:val="22"/>
            <w:szCs w:val="22"/>
          </w:rPr>
          <w:t xml:space="preserve"> </w:t>
        </w:r>
      </w:ins>
      <w:r w:rsidR="001B3FF5" w:rsidRPr="00BF4D26">
        <w:rPr>
          <w:rFonts w:ascii="Tahoma" w:hAnsi="Tahoma" w:cs="Tahoma"/>
          <w:sz w:val="22"/>
          <w:szCs w:val="22"/>
        </w:rPr>
        <w:t>této smlouvy.</w:t>
      </w:r>
    </w:p>
    <w:p w14:paraId="4F88F719" w14:textId="77777777" w:rsidR="00A54991" w:rsidRPr="00080BAF" w:rsidRDefault="004D7D2F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BF4D26">
        <w:rPr>
          <w:rFonts w:ascii="Tahoma" w:hAnsi="Tahoma" w:cs="Tahoma"/>
          <w:sz w:val="22"/>
          <w:szCs w:val="22"/>
        </w:rPr>
        <w:t xml:space="preserve">Objednatel má právo z vadného plnění </w:t>
      </w:r>
      <w:r w:rsidRPr="00080BAF">
        <w:rPr>
          <w:rFonts w:ascii="Tahoma" w:hAnsi="Tahoma" w:cs="Tahoma"/>
          <w:sz w:val="22"/>
          <w:szCs w:val="22"/>
        </w:rPr>
        <w:t>z vad, které má dílo při převzetí objednatelem, byť se vada projeví až později. Objednatel má právo z vadného plnění také z vad vzniklých po</w:t>
      </w:r>
      <w:r w:rsidR="00953312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převzetí díla objednatelem, pokud je zhotovitel způsobil porušením své </w:t>
      </w:r>
      <w:r w:rsidRPr="000C0C0A">
        <w:rPr>
          <w:rFonts w:ascii="Tahoma" w:hAnsi="Tahoma" w:cs="Tahoma"/>
          <w:sz w:val="22"/>
          <w:szCs w:val="22"/>
        </w:rPr>
        <w:t>povinnosti. Projeví-li se vada v průběhu 6 měsíců od převzetí díla objednatelem, má se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za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to, že dílo bylo vadné již při převzetí</w:t>
      </w:r>
      <w:r w:rsidR="00AB4923" w:rsidRPr="000C0C0A">
        <w:rPr>
          <w:rFonts w:ascii="Tahoma" w:hAnsi="Tahoma" w:cs="Tahoma"/>
          <w:sz w:val="22"/>
          <w:szCs w:val="22"/>
        </w:rPr>
        <w:t>, neprokáže</w:t>
      </w:r>
      <w:r w:rsidR="00AB4923" w:rsidRPr="000C0C0A">
        <w:rPr>
          <w:rFonts w:ascii="Tahoma" w:hAnsi="Tahoma" w:cs="Tahoma"/>
          <w:sz w:val="22"/>
          <w:szCs w:val="22"/>
        </w:rPr>
        <w:noBreakHyphen/>
        <w:t>li zhotovitel opak</w:t>
      </w:r>
      <w:r w:rsidRPr="000C0C0A">
        <w:rPr>
          <w:rFonts w:ascii="Tahoma" w:hAnsi="Tahoma" w:cs="Tahoma"/>
          <w:sz w:val="22"/>
          <w:szCs w:val="22"/>
        </w:rPr>
        <w:t>.</w:t>
      </w:r>
    </w:p>
    <w:p w14:paraId="547C61EF" w14:textId="77777777" w:rsidR="00A54991" w:rsidRPr="00080BAF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42C5DE39" w14:textId="0A0BE515" w:rsidR="00A54991" w:rsidRPr="00080BAF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odstranit vadu díla nejpozději do</w:t>
      </w:r>
      <w:r w:rsidR="00AB4923">
        <w:rPr>
          <w:rFonts w:ascii="Tahoma" w:hAnsi="Tahoma" w:cs="Tahoma"/>
          <w:sz w:val="22"/>
          <w:szCs w:val="22"/>
        </w:rPr>
        <w:t> </w:t>
      </w:r>
      <w:r w:rsidR="002F5DFF">
        <w:rPr>
          <w:rFonts w:ascii="Tahoma" w:hAnsi="Tahoma" w:cs="Tahoma"/>
          <w:sz w:val="22"/>
          <w:szCs w:val="22"/>
        </w:rPr>
        <w:t>7</w:t>
      </w:r>
      <w:r w:rsidRPr="00080BAF">
        <w:rPr>
          <w:rFonts w:ascii="Tahoma" w:hAnsi="Tahoma" w:cs="Tahoma"/>
          <w:sz w:val="22"/>
          <w:szCs w:val="22"/>
        </w:rPr>
        <w:t xml:space="preserve"> dnů od jejího oznámení objednatelem, pokud se smluvní strany v konkrétním případě nedohodnou písemně jinak.</w:t>
      </w:r>
      <w:r w:rsidR="00AB4923">
        <w:rPr>
          <w:rFonts w:ascii="Tahoma" w:hAnsi="Tahoma" w:cs="Tahoma"/>
          <w:sz w:val="22"/>
          <w:szCs w:val="22"/>
        </w:rPr>
        <w:t xml:space="preserve"> Takovou dohodu je za objednatele oprávněna uzavřít kterákoli osoba uvedená v čl. I odst. 1 této smlouvy.</w:t>
      </w:r>
    </w:p>
    <w:p w14:paraId="3BEB06BA" w14:textId="77777777" w:rsidR="00061C6E" w:rsidRPr="00080BAF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Provedenou opravu vady díla zhotovitel objedna</w:t>
      </w:r>
      <w:r w:rsidR="00953312">
        <w:rPr>
          <w:rFonts w:ascii="Tahoma" w:hAnsi="Tahoma" w:cs="Tahoma"/>
          <w:sz w:val="22"/>
          <w:szCs w:val="22"/>
        </w:rPr>
        <w:t>teli předá písemným protokolem.</w:t>
      </w:r>
    </w:p>
    <w:p w14:paraId="426DD521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X.</w:t>
      </w:r>
      <w:r w:rsidR="00E03721">
        <w:rPr>
          <w:rFonts w:ascii="Tahoma" w:hAnsi="Tahoma" w:cs="Tahoma"/>
          <w:sz w:val="22"/>
          <w:szCs w:val="22"/>
        </w:rPr>
        <w:br/>
      </w:r>
      <w:r w:rsidR="00DD6F52">
        <w:rPr>
          <w:rFonts w:ascii="Tahoma" w:hAnsi="Tahoma" w:cs="Tahoma"/>
          <w:sz w:val="22"/>
          <w:szCs w:val="22"/>
        </w:rPr>
        <w:t>Sankční u</w:t>
      </w:r>
      <w:r w:rsidR="008172C8">
        <w:rPr>
          <w:rFonts w:ascii="Tahoma" w:hAnsi="Tahoma" w:cs="Tahoma"/>
          <w:sz w:val="22"/>
          <w:szCs w:val="22"/>
        </w:rPr>
        <w:t>jednání</w:t>
      </w:r>
    </w:p>
    <w:p w14:paraId="01EB572E" w14:textId="0AED1438" w:rsidR="00A54991" w:rsidRPr="002F5DFF" w:rsidRDefault="00063D00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Neprovede-li</w:t>
      </w:r>
      <w:r w:rsidR="00A54991" w:rsidRPr="2529B793">
        <w:rPr>
          <w:rFonts w:ascii="Tahoma" w:hAnsi="Tahoma" w:cs="Tahoma"/>
          <w:sz w:val="22"/>
          <w:szCs w:val="22"/>
        </w:rPr>
        <w:t xml:space="preserve"> zhotovitel kteroukoli</w:t>
      </w:r>
      <w:r w:rsidR="001B3FF5" w:rsidRPr="2529B793">
        <w:rPr>
          <w:rFonts w:ascii="Tahoma" w:hAnsi="Tahoma" w:cs="Tahoma"/>
          <w:sz w:val="22"/>
          <w:szCs w:val="22"/>
        </w:rPr>
        <w:t>v část díla ve lhůtě dle čl. IV</w:t>
      </w:r>
      <w:r w:rsidR="00A54991" w:rsidRPr="2529B793">
        <w:rPr>
          <w:rFonts w:ascii="Tahoma" w:hAnsi="Tahoma" w:cs="Tahoma"/>
          <w:sz w:val="22"/>
          <w:szCs w:val="22"/>
        </w:rPr>
        <w:t xml:space="preserve"> odst. 1 této smlouvy, je povinen uhradit objednateli smluvní pokutu ve </w:t>
      </w:r>
      <w:r w:rsidR="00A54991" w:rsidRPr="002F5DFF">
        <w:rPr>
          <w:rFonts w:ascii="Tahoma" w:hAnsi="Tahoma" w:cs="Tahoma"/>
          <w:sz w:val="22"/>
          <w:szCs w:val="22"/>
        </w:rPr>
        <w:t xml:space="preserve">výši </w:t>
      </w:r>
      <w:r w:rsidR="001E0B3A" w:rsidRPr="002F5DFF">
        <w:rPr>
          <w:rFonts w:ascii="Tahoma" w:hAnsi="Tahoma" w:cs="Tahoma"/>
          <w:sz w:val="22"/>
          <w:szCs w:val="22"/>
        </w:rPr>
        <w:t>0,25</w:t>
      </w:r>
      <w:r w:rsidR="001B3FF5" w:rsidRPr="002F5DFF">
        <w:rPr>
          <w:rFonts w:ascii="Tahoma" w:hAnsi="Tahoma" w:cs="Tahoma"/>
          <w:sz w:val="22"/>
          <w:szCs w:val="22"/>
        </w:rPr>
        <w:t> </w:t>
      </w:r>
      <w:r w:rsidR="001E0B3A" w:rsidRPr="002F5DFF">
        <w:rPr>
          <w:rFonts w:ascii="Tahoma" w:hAnsi="Tahoma" w:cs="Tahoma"/>
          <w:sz w:val="22"/>
          <w:szCs w:val="22"/>
        </w:rPr>
        <w:t>% z ceny příslušné části díla</w:t>
      </w:r>
      <w:r w:rsidR="00FC35C6" w:rsidRPr="002F5DFF">
        <w:rPr>
          <w:rFonts w:ascii="Tahoma" w:hAnsi="Tahoma" w:cs="Tahoma"/>
          <w:sz w:val="22"/>
          <w:szCs w:val="22"/>
        </w:rPr>
        <w:t xml:space="preserve"> včetně DPH</w:t>
      </w:r>
      <w:r w:rsidR="00E107AF" w:rsidRPr="002F5DFF">
        <w:rPr>
          <w:rFonts w:ascii="Tahoma" w:hAnsi="Tahoma" w:cs="Tahoma"/>
          <w:sz w:val="22"/>
          <w:szCs w:val="22"/>
        </w:rPr>
        <w:t xml:space="preserve"> </w:t>
      </w:r>
      <w:r w:rsidR="40A76056" w:rsidRPr="002F5DFF">
        <w:rPr>
          <w:rFonts w:ascii="Tahoma" w:hAnsi="Tahoma" w:cs="Tahoma"/>
          <w:sz w:val="22"/>
          <w:szCs w:val="22"/>
        </w:rPr>
        <w:t xml:space="preserve">(bez DPH v případě, že zhotovitel není plátce DPH) </w:t>
      </w:r>
      <w:r w:rsidR="00E107AF" w:rsidRPr="002F5DFF">
        <w:rPr>
          <w:rFonts w:ascii="Tahoma" w:hAnsi="Tahoma" w:cs="Tahoma"/>
          <w:sz w:val="22"/>
          <w:szCs w:val="22"/>
        </w:rPr>
        <w:t>dle čl. VII odst. 1 této smlouvy</w:t>
      </w:r>
      <w:r w:rsidR="00CA130F" w:rsidRPr="002F5DFF">
        <w:rPr>
          <w:rFonts w:ascii="Tahoma" w:hAnsi="Tahoma" w:cs="Tahoma"/>
          <w:sz w:val="22"/>
          <w:szCs w:val="22"/>
        </w:rPr>
        <w:t xml:space="preserve">, s jejímž </w:t>
      </w:r>
      <w:r w:rsidRPr="002F5DFF">
        <w:rPr>
          <w:rFonts w:ascii="Tahoma" w:hAnsi="Tahoma" w:cs="Tahoma"/>
          <w:sz w:val="22"/>
          <w:szCs w:val="22"/>
        </w:rPr>
        <w:t>provedením</w:t>
      </w:r>
      <w:r w:rsidR="00CA130F" w:rsidRPr="002F5DFF">
        <w:rPr>
          <w:rFonts w:ascii="Tahoma" w:hAnsi="Tahoma" w:cs="Tahoma"/>
          <w:sz w:val="22"/>
          <w:szCs w:val="22"/>
        </w:rPr>
        <w:t xml:space="preserve"> je zhotovitel v prodlení,</w:t>
      </w:r>
      <w:r w:rsidR="00A54991" w:rsidRPr="002F5DFF">
        <w:rPr>
          <w:rFonts w:ascii="Tahoma" w:hAnsi="Tahoma" w:cs="Tahoma"/>
          <w:sz w:val="22"/>
          <w:szCs w:val="22"/>
        </w:rPr>
        <w:t xml:space="preserve"> </w:t>
      </w:r>
      <w:r w:rsidR="00CA130F" w:rsidRPr="002F5DFF">
        <w:rPr>
          <w:rFonts w:ascii="Tahoma" w:hAnsi="Tahoma" w:cs="Tahoma"/>
          <w:sz w:val="22"/>
          <w:szCs w:val="22"/>
        </w:rPr>
        <w:t xml:space="preserve">a to </w:t>
      </w:r>
      <w:r w:rsidR="00A54991" w:rsidRPr="002F5DFF">
        <w:rPr>
          <w:rFonts w:ascii="Tahoma" w:hAnsi="Tahoma" w:cs="Tahoma"/>
          <w:sz w:val="22"/>
          <w:szCs w:val="22"/>
        </w:rPr>
        <w:t>za každý i započatý den prodlení.</w:t>
      </w:r>
    </w:p>
    <w:p w14:paraId="3C7C3463" w14:textId="77777777" w:rsidR="00A54991" w:rsidRPr="002F5DF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F5DFF">
        <w:rPr>
          <w:rFonts w:ascii="Tahoma" w:hAnsi="Tahoma" w:cs="Tahoma"/>
          <w:sz w:val="22"/>
          <w:szCs w:val="22"/>
        </w:rPr>
        <w:lastRenderedPageBreak/>
        <w:t xml:space="preserve">Pokud zhotovitel neodstraní vadu díla ve lhůtě uvedené v čl. </w:t>
      </w:r>
      <w:r w:rsidR="0029466D" w:rsidRPr="002F5DFF">
        <w:rPr>
          <w:rFonts w:ascii="Tahoma" w:hAnsi="Tahoma" w:cs="Tahoma"/>
          <w:sz w:val="22"/>
          <w:szCs w:val="22"/>
        </w:rPr>
        <w:t>I</w:t>
      </w:r>
      <w:r w:rsidRPr="002F5DFF">
        <w:rPr>
          <w:rFonts w:ascii="Tahoma" w:hAnsi="Tahoma" w:cs="Tahoma"/>
          <w:sz w:val="22"/>
          <w:szCs w:val="22"/>
        </w:rPr>
        <w:t>X odst. 4 této smlouvy, je povinen uhradit objednateli smluvní pokutu ve výši 1.000</w:t>
      </w:r>
      <w:r w:rsidR="001B3FF5" w:rsidRPr="002F5DFF">
        <w:rPr>
          <w:rFonts w:ascii="Tahoma" w:hAnsi="Tahoma" w:cs="Tahoma"/>
          <w:sz w:val="22"/>
          <w:szCs w:val="22"/>
        </w:rPr>
        <w:t> </w:t>
      </w:r>
      <w:r w:rsidRPr="002F5DFF">
        <w:rPr>
          <w:rFonts w:ascii="Tahoma" w:hAnsi="Tahoma" w:cs="Tahoma"/>
          <w:sz w:val="22"/>
          <w:szCs w:val="22"/>
        </w:rPr>
        <w:t>Kč za každý</w:t>
      </w:r>
      <w:r w:rsidR="00084899" w:rsidRPr="002F5DFF">
        <w:rPr>
          <w:rFonts w:ascii="Tahoma" w:hAnsi="Tahoma" w:cs="Tahoma"/>
          <w:sz w:val="22"/>
          <w:szCs w:val="22"/>
        </w:rPr>
        <w:t xml:space="preserve"> případ a každý</w:t>
      </w:r>
      <w:r w:rsidRPr="002F5DFF">
        <w:rPr>
          <w:rFonts w:ascii="Tahoma" w:hAnsi="Tahoma" w:cs="Tahoma"/>
          <w:sz w:val="22"/>
          <w:szCs w:val="22"/>
        </w:rPr>
        <w:t xml:space="preserve"> i započatý den prodlení.</w:t>
      </w:r>
    </w:p>
    <w:p w14:paraId="64A871F2" w14:textId="59796C90" w:rsidR="00C42A4C" w:rsidRPr="002F5DFF" w:rsidRDefault="00B923B0" w:rsidP="000D632E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F5DFF">
        <w:rPr>
          <w:rFonts w:ascii="Tahoma" w:hAnsi="Tahoma" w:cs="Tahoma"/>
          <w:sz w:val="22"/>
          <w:szCs w:val="22"/>
        </w:rPr>
        <w:t>Dojde</w:t>
      </w:r>
      <w:r w:rsidRPr="002F5DFF">
        <w:rPr>
          <w:rFonts w:ascii="Tahoma" w:hAnsi="Tahoma" w:cs="Tahoma"/>
          <w:sz w:val="22"/>
          <w:szCs w:val="22"/>
        </w:rPr>
        <w:noBreakHyphen/>
        <w:t>li v důsledku vady díla (resp. kterékoli jeho části) v průběhu provádění stavby k dodatečným pracím oproti rozsahu dle smlouvy o dílo na zhotovení stavby, jejichž celková cena převýší 10 % celkové nabídkové ceny zhotovitele stavby, bude zhotovitel povinen uhradit objednateli smluvní pokutu ve výši 20 % z ceny díla včetně DPH (bez DPH v případě, že cena díla byla stanovena bez DPH) dle čl. VII odst. 1 této smlouvy.</w:t>
      </w:r>
      <w:r w:rsidR="006E4AF5" w:rsidRPr="002F5DFF">
        <w:rPr>
          <w:rFonts w:ascii="Tahoma" w:hAnsi="Tahoma" w:cs="Tahoma"/>
          <w:sz w:val="22"/>
          <w:szCs w:val="22"/>
        </w:rPr>
        <w:t xml:space="preserve"> Smluvní strany se dohodly, že objednatel je oprávněn tuto sankci započíst oproti pozastávce uplatněné dle čl. VIII. odst. 5 této smlouvy.</w:t>
      </w:r>
    </w:p>
    <w:p w14:paraId="0A59E2D2" w14:textId="77777777" w:rsidR="00A54991" w:rsidRPr="002F5DF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F5DFF">
        <w:rPr>
          <w:rFonts w:ascii="Tahoma" w:hAnsi="Tahoma" w:cs="Tahoma"/>
          <w:sz w:val="22"/>
          <w:szCs w:val="22"/>
        </w:rPr>
        <w:t>V případě poruše</w:t>
      </w:r>
      <w:r w:rsidR="00AF5D07" w:rsidRPr="002F5DFF">
        <w:rPr>
          <w:rFonts w:ascii="Tahoma" w:hAnsi="Tahoma" w:cs="Tahoma"/>
          <w:sz w:val="22"/>
          <w:szCs w:val="22"/>
        </w:rPr>
        <w:t>ní povinnosti sjednané v čl. VI</w:t>
      </w:r>
      <w:r w:rsidRPr="002F5DFF">
        <w:rPr>
          <w:rFonts w:ascii="Tahoma" w:hAnsi="Tahoma" w:cs="Tahoma"/>
          <w:sz w:val="22"/>
          <w:szCs w:val="22"/>
        </w:rPr>
        <w:t xml:space="preserve"> odst. </w:t>
      </w:r>
      <w:r w:rsidR="008F754A" w:rsidRPr="002F5DFF">
        <w:rPr>
          <w:rFonts w:ascii="Tahoma" w:hAnsi="Tahoma" w:cs="Tahoma"/>
          <w:sz w:val="22"/>
          <w:szCs w:val="22"/>
        </w:rPr>
        <w:t>1</w:t>
      </w:r>
      <w:r w:rsidRPr="002F5DFF">
        <w:rPr>
          <w:rFonts w:ascii="Tahoma" w:hAnsi="Tahoma" w:cs="Tahoma"/>
          <w:sz w:val="22"/>
          <w:szCs w:val="22"/>
        </w:rPr>
        <w:t xml:space="preserve"> písm. f) této smlouvy, dojde-li porušením této povinnosti k prodlení s plněním díla, je zhotovitel povinen zaplatit</w:t>
      </w:r>
      <w:r w:rsidR="007F0DDC" w:rsidRPr="002F5DFF">
        <w:rPr>
          <w:rFonts w:ascii="Tahoma" w:hAnsi="Tahoma" w:cs="Tahoma"/>
          <w:sz w:val="22"/>
          <w:szCs w:val="22"/>
        </w:rPr>
        <w:t xml:space="preserve"> za každý případ</w:t>
      </w:r>
      <w:r w:rsidRPr="002F5DFF">
        <w:rPr>
          <w:rFonts w:ascii="Tahoma" w:hAnsi="Tahoma" w:cs="Tahoma"/>
          <w:sz w:val="22"/>
          <w:szCs w:val="22"/>
        </w:rPr>
        <w:t xml:space="preserve"> objednateli smluvní pokutu ve výši 15.000</w:t>
      </w:r>
      <w:r w:rsidR="00AF5D07" w:rsidRPr="002F5DFF">
        <w:rPr>
          <w:rFonts w:ascii="Tahoma" w:hAnsi="Tahoma" w:cs="Tahoma"/>
          <w:sz w:val="22"/>
          <w:szCs w:val="22"/>
        </w:rPr>
        <w:t> </w:t>
      </w:r>
      <w:r w:rsidRPr="002F5DFF">
        <w:rPr>
          <w:rFonts w:ascii="Tahoma" w:hAnsi="Tahoma" w:cs="Tahoma"/>
          <w:sz w:val="22"/>
          <w:szCs w:val="22"/>
        </w:rPr>
        <w:t>Kč.</w:t>
      </w:r>
    </w:p>
    <w:p w14:paraId="355F3714" w14:textId="4E659AE2" w:rsidR="00AD067D" w:rsidRPr="00080BAF" w:rsidRDefault="00AD067D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eastAsia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</w:t>
      </w:r>
      <w:r w:rsidR="00AF5D07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případě porušení povinnosti dle čl. VI odst. </w:t>
      </w:r>
      <w:r w:rsidR="004C1770" w:rsidRPr="2529B793">
        <w:rPr>
          <w:rFonts w:ascii="Tahoma" w:hAnsi="Tahoma" w:cs="Tahoma"/>
          <w:sz w:val="22"/>
          <w:szCs w:val="22"/>
        </w:rPr>
        <w:t>1</w:t>
      </w:r>
      <w:r w:rsidRPr="2529B793">
        <w:rPr>
          <w:rFonts w:ascii="Tahoma" w:hAnsi="Tahoma" w:cs="Tahoma"/>
          <w:sz w:val="22"/>
          <w:szCs w:val="22"/>
        </w:rPr>
        <w:t xml:space="preserve"> </w:t>
      </w:r>
      <w:r w:rsidRPr="002559B2">
        <w:rPr>
          <w:rFonts w:ascii="Tahoma" w:hAnsi="Tahoma" w:cs="Tahoma"/>
          <w:sz w:val="22"/>
          <w:szCs w:val="22"/>
        </w:rPr>
        <w:t xml:space="preserve">písm. </w:t>
      </w:r>
      <w:r w:rsidR="00757956" w:rsidRPr="002559B2">
        <w:rPr>
          <w:rFonts w:ascii="Tahoma" w:hAnsi="Tahoma" w:cs="Tahoma"/>
          <w:sz w:val="22"/>
          <w:szCs w:val="22"/>
        </w:rPr>
        <w:t>g</w:t>
      </w:r>
      <w:r w:rsidRPr="002559B2">
        <w:rPr>
          <w:rFonts w:ascii="Tahoma" w:hAnsi="Tahoma" w:cs="Tahoma"/>
          <w:sz w:val="22"/>
          <w:szCs w:val="22"/>
        </w:rPr>
        <w:t xml:space="preserve">) této smlouvy </w:t>
      </w:r>
      <w:r w:rsidRPr="2529B793">
        <w:rPr>
          <w:rFonts w:ascii="Tahoma" w:hAnsi="Tahoma" w:cs="Tahoma"/>
          <w:sz w:val="22"/>
          <w:szCs w:val="22"/>
        </w:rPr>
        <w:t>se zhotovitel zavazuje uhradit objednat</w:t>
      </w:r>
      <w:r w:rsidR="00AF5D07" w:rsidRPr="2529B793">
        <w:rPr>
          <w:rFonts w:ascii="Tahoma" w:hAnsi="Tahoma" w:cs="Tahoma"/>
          <w:sz w:val="22"/>
          <w:szCs w:val="22"/>
        </w:rPr>
        <w:t xml:space="preserve">eli smluvní pokutu ve </w:t>
      </w:r>
      <w:r w:rsidR="00AF5D07" w:rsidRPr="00697814">
        <w:rPr>
          <w:rFonts w:ascii="Tahoma" w:hAnsi="Tahoma" w:cs="Tahoma"/>
          <w:sz w:val="22"/>
          <w:szCs w:val="22"/>
        </w:rPr>
        <w:t>výši 0,01 </w:t>
      </w:r>
      <w:r w:rsidRPr="00697814">
        <w:rPr>
          <w:rFonts w:ascii="Tahoma" w:hAnsi="Tahoma" w:cs="Tahoma"/>
          <w:sz w:val="22"/>
          <w:szCs w:val="22"/>
        </w:rPr>
        <w:t xml:space="preserve">% </w:t>
      </w:r>
      <w:r w:rsidRPr="2529B793">
        <w:rPr>
          <w:rFonts w:ascii="Tahoma" w:hAnsi="Tahoma" w:cs="Tahoma"/>
          <w:sz w:val="22"/>
          <w:szCs w:val="22"/>
        </w:rPr>
        <w:t>z</w:t>
      </w:r>
      <w:r w:rsidR="003469FE" w:rsidRPr="2529B793">
        <w:rPr>
          <w:rFonts w:ascii="Tahoma" w:hAnsi="Tahoma" w:cs="Tahoma"/>
          <w:sz w:val="22"/>
          <w:szCs w:val="22"/>
        </w:rPr>
        <w:t xml:space="preserve"> </w:t>
      </w:r>
      <w:r w:rsidRPr="2529B793">
        <w:rPr>
          <w:rFonts w:ascii="Tahoma" w:hAnsi="Tahoma" w:cs="Tahoma"/>
          <w:sz w:val="22"/>
          <w:szCs w:val="22"/>
        </w:rPr>
        <w:t xml:space="preserve">ceny </w:t>
      </w:r>
      <w:r w:rsidR="00F9138B" w:rsidRPr="2529B793">
        <w:rPr>
          <w:rFonts w:ascii="Tahoma" w:hAnsi="Tahoma" w:cs="Tahoma"/>
          <w:sz w:val="22"/>
          <w:szCs w:val="22"/>
        </w:rPr>
        <w:t>DPS</w:t>
      </w:r>
      <w:r w:rsidRPr="2529B793">
        <w:rPr>
          <w:rFonts w:ascii="Tahoma" w:hAnsi="Tahoma" w:cs="Tahoma"/>
          <w:sz w:val="22"/>
          <w:szCs w:val="22"/>
        </w:rPr>
        <w:t xml:space="preserve"> včetně DPH </w:t>
      </w:r>
      <w:r w:rsidR="002D6C67" w:rsidRPr="00577A5B">
        <w:rPr>
          <w:rFonts w:ascii="Tahoma" w:hAnsi="Tahoma" w:cs="Tahoma"/>
          <w:sz w:val="22"/>
          <w:szCs w:val="22"/>
        </w:rPr>
        <w:t>(bez DPH v případě, že zhotovitel není plátce DPH)</w:t>
      </w:r>
      <w:r w:rsidR="3F753418" w:rsidRPr="00577A5B">
        <w:rPr>
          <w:rFonts w:ascii="Tahoma" w:hAnsi="Tahoma" w:cs="Tahoma"/>
          <w:sz w:val="22"/>
          <w:szCs w:val="22"/>
        </w:rPr>
        <w:t xml:space="preserve"> </w:t>
      </w:r>
      <w:r w:rsidR="003469FE" w:rsidRPr="2529B793">
        <w:rPr>
          <w:rFonts w:ascii="Tahoma" w:hAnsi="Tahoma" w:cs="Tahoma"/>
          <w:sz w:val="22"/>
          <w:szCs w:val="22"/>
        </w:rPr>
        <w:t>dle čl. VII odst. 1 této smlouvy</w:t>
      </w:r>
      <w:r w:rsidR="00B95A7B" w:rsidRPr="2529B793">
        <w:rPr>
          <w:rFonts w:ascii="Tahoma" w:hAnsi="Tahoma" w:cs="Tahoma"/>
          <w:sz w:val="22"/>
          <w:szCs w:val="22"/>
        </w:rPr>
        <w:t>,</w:t>
      </w:r>
      <w:r w:rsidR="003469FE" w:rsidRPr="2529B793">
        <w:rPr>
          <w:rFonts w:ascii="Tahoma" w:hAnsi="Tahoma" w:cs="Tahoma"/>
          <w:sz w:val="22"/>
          <w:szCs w:val="22"/>
        </w:rPr>
        <w:t xml:space="preserve"> </w:t>
      </w:r>
      <w:r w:rsidR="00B725B7" w:rsidRPr="2529B793">
        <w:rPr>
          <w:rFonts w:ascii="Tahoma" w:hAnsi="Tahoma" w:cs="Tahoma"/>
          <w:sz w:val="22"/>
          <w:szCs w:val="22"/>
        </w:rPr>
        <w:t>a</w:t>
      </w:r>
      <w:r w:rsidR="000B41CA" w:rsidRPr="2529B793">
        <w:rPr>
          <w:rFonts w:ascii="Tahoma" w:hAnsi="Tahoma" w:cs="Tahoma"/>
          <w:sz w:val="22"/>
          <w:szCs w:val="22"/>
        </w:rPr>
        <w:t> </w:t>
      </w:r>
      <w:r w:rsidR="00B725B7" w:rsidRPr="2529B793">
        <w:rPr>
          <w:rFonts w:ascii="Tahoma" w:hAnsi="Tahoma" w:cs="Tahoma"/>
          <w:sz w:val="22"/>
          <w:szCs w:val="22"/>
        </w:rPr>
        <w:t xml:space="preserve">to </w:t>
      </w:r>
      <w:r w:rsidRPr="2529B793">
        <w:rPr>
          <w:rFonts w:ascii="Tahoma" w:hAnsi="Tahoma" w:cs="Tahoma"/>
          <w:sz w:val="22"/>
          <w:szCs w:val="22"/>
        </w:rPr>
        <w:t>za</w:t>
      </w:r>
      <w:r w:rsidR="00AF5D07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každý i započatý den prodlení u každého objednatelem zaslaného požadavku na</w:t>
      </w:r>
      <w:r w:rsidR="000B41CA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poskytnutí </w:t>
      </w:r>
      <w:r w:rsidR="00F9138B" w:rsidRPr="2529B793">
        <w:rPr>
          <w:rFonts w:ascii="Tahoma" w:hAnsi="Tahoma" w:cs="Tahoma"/>
          <w:sz w:val="22"/>
          <w:szCs w:val="22"/>
        </w:rPr>
        <w:t>vysvětlení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20D0DB3A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 případě, že Úřad pro ochranu hospodářské soutěže (dále jen „ÚOHS“) zjistí během zadávacího řízení realizovaného na základě zpracované projektové dokumentace stavby (která je předmětem této smlouvy) pochybení zadavatele v důsledku chybně zpracované projektové dokumentace stavby, bude zhotovitel povinen uhradit objednateli náklady na správní řízení vedené ÚOHS, včetně případných sankcí z něj vyplývajících vůči objednateli.</w:t>
      </w:r>
    </w:p>
    <w:p w14:paraId="0776F533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Pro případ prodlení se zaplacením ceny za dílo sjednávají smluvní strany úrok z prodlení ve výši stanovené občanskoprávními předpisy.</w:t>
      </w:r>
    </w:p>
    <w:p w14:paraId="79A950AF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6F893B63" w14:textId="77777777" w:rsidR="001E2378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 </w:t>
      </w:r>
      <w:r w:rsidR="001B3FF5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7EB841DE" w14:textId="47DD168C" w:rsidR="00A54991" w:rsidRPr="001B3FF5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ČÁST C</w:t>
      </w:r>
      <w:r w:rsidR="00E03721" w:rsidRPr="001B3FF5">
        <w:rPr>
          <w:rFonts w:ascii="Tahoma" w:hAnsi="Tahoma" w:cs="Tahoma"/>
          <w:sz w:val="22"/>
          <w:szCs w:val="22"/>
        </w:rPr>
        <w:br/>
      </w:r>
      <w:r w:rsidRPr="001B3FF5">
        <w:rPr>
          <w:rFonts w:ascii="Tahoma" w:hAnsi="Tahoma" w:cs="Tahoma"/>
          <w:sz w:val="22"/>
          <w:szCs w:val="22"/>
        </w:rPr>
        <w:t>Výkon inženýrské činnosti</w:t>
      </w:r>
      <w:r w:rsidR="00E000AA" w:rsidRPr="001B3FF5">
        <w:rPr>
          <w:rFonts w:ascii="Tahoma" w:hAnsi="Tahoma" w:cs="Tahoma"/>
          <w:sz w:val="22"/>
          <w:szCs w:val="22"/>
        </w:rPr>
        <w:t>,</w:t>
      </w:r>
      <w:r w:rsidR="008340FC">
        <w:rPr>
          <w:rFonts w:ascii="Tahoma" w:hAnsi="Tahoma" w:cs="Tahoma"/>
          <w:sz w:val="22"/>
          <w:szCs w:val="22"/>
        </w:rPr>
        <w:t xml:space="preserve"> činnosti</w:t>
      </w:r>
      <w:r w:rsidR="00E000AA" w:rsidRPr="001B3FF5">
        <w:rPr>
          <w:rFonts w:ascii="Tahoma" w:hAnsi="Tahoma" w:cs="Tahoma"/>
          <w:sz w:val="22"/>
          <w:szCs w:val="22"/>
        </w:rPr>
        <w:t xml:space="preserve"> koordinátora bezpečnost</w:t>
      </w:r>
      <w:r w:rsidR="00AF5D07">
        <w:rPr>
          <w:rFonts w:ascii="Tahoma" w:hAnsi="Tahoma" w:cs="Tahoma"/>
          <w:sz w:val="22"/>
          <w:szCs w:val="22"/>
        </w:rPr>
        <w:t>i a ochrany zdraví při práci na </w:t>
      </w:r>
      <w:r w:rsidR="00E000AA" w:rsidRPr="001B3FF5">
        <w:rPr>
          <w:rFonts w:ascii="Tahoma" w:hAnsi="Tahoma" w:cs="Tahoma"/>
          <w:sz w:val="22"/>
          <w:szCs w:val="22"/>
        </w:rPr>
        <w:t>staveništi po celou dobu přípravy stavby</w:t>
      </w:r>
      <w:r w:rsidRPr="001B3FF5">
        <w:rPr>
          <w:rFonts w:ascii="Tahoma" w:hAnsi="Tahoma" w:cs="Tahoma"/>
          <w:sz w:val="22"/>
          <w:szCs w:val="22"/>
        </w:rPr>
        <w:t xml:space="preserve"> a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</w:p>
    <w:p w14:paraId="7DC3DA0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5D914764" w14:textId="77777777" w:rsidR="00A54991" w:rsidRPr="00080BAF" w:rsidRDefault="001349ED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pro</w:t>
      </w:r>
      <w:r w:rsidRPr="00080BAF">
        <w:rPr>
          <w:rFonts w:ascii="Tahoma" w:hAnsi="Tahoma" w:cs="Tahoma"/>
          <w:sz w:val="22"/>
          <w:szCs w:val="22"/>
        </w:rPr>
        <w:t xml:space="preserve"> příkazce</w:t>
      </w:r>
      <w:r w:rsidR="00A54991" w:rsidRPr="00080BAF">
        <w:rPr>
          <w:rFonts w:ascii="Tahoma" w:hAnsi="Tahoma" w:cs="Tahoma"/>
          <w:sz w:val="22"/>
          <w:szCs w:val="22"/>
        </w:rPr>
        <w:t xml:space="preserve">, jeho jménem </w:t>
      </w:r>
      <w:r w:rsidR="0051496C">
        <w:rPr>
          <w:rFonts w:ascii="Tahoma" w:hAnsi="Tahoma" w:cs="Tahoma"/>
          <w:sz w:val="22"/>
          <w:szCs w:val="22"/>
        </w:rPr>
        <w:t xml:space="preserve">a </w:t>
      </w:r>
      <w:r w:rsidR="00A54991" w:rsidRPr="00080BAF">
        <w:rPr>
          <w:rFonts w:ascii="Tahoma" w:hAnsi="Tahoma" w:cs="Tahoma"/>
          <w:sz w:val="22"/>
          <w:szCs w:val="22"/>
        </w:rPr>
        <w:t>na jeho účet vykonávat:</w:t>
      </w:r>
    </w:p>
    <w:p w14:paraId="296CAE5B" w14:textId="11F6C21C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inženýrskou činnost pro stavbu za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účelem obstarání pravomocných rozhodnutí</w:t>
      </w:r>
      <w:r w:rsidR="00AF5D07">
        <w:rPr>
          <w:rFonts w:ascii="Tahoma" w:hAnsi="Tahoma" w:cs="Tahoma"/>
          <w:sz w:val="22"/>
          <w:szCs w:val="22"/>
        </w:rPr>
        <w:t>, na </w:t>
      </w:r>
      <w:proofErr w:type="gramStart"/>
      <w:r w:rsidRPr="00080BAF">
        <w:rPr>
          <w:rFonts w:ascii="Tahoma" w:hAnsi="Tahoma" w:cs="Tahoma"/>
          <w:sz w:val="22"/>
          <w:szCs w:val="22"/>
        </w:rPr>
        <w:t>základě</w:t>
      </w:r>
      <w:proofErr w:type="gramEnd"/>
      <w:r w:rsidRPr="00080BAF">
        <w:rPr>
          <w:rFonts w:ascii="Tahoma" w:hAnsi="Tahoma" w:cs="Tahoma"/>
          <w:sz w:val="22"/>
          <w:szCs w:val="22"/>
        </w:rPr>
        <w:t xml:space="preserve"> kterých bude možno stavbu umístit a</w:t>
      </w:r>
      <w:r w:rsidR="00F8502F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provést</w:t>
      </w:r>
      <w:r w:rsidR="0043544A">
        <w:rPr>
          <w:rFonts w:ascii="Tahoma" w:hAnsi="Tahoma" w:cs="Tahoma"/>
          <w:sz w:val="22"/>
          <w:szCs w:val="22"/>
        </w:rPr>
        <w:t>, a to včetně vložení projektové dokumentace</w:t>
      </w:r>
      <w:r w:rsidR="006F7E30">
        <w:rPr>
          <w:rFonts w:ascii="Tahoma" w:hAnsi="Tahoma" w:cs="Tahoma"/>
          <w:sz w:val="22"/>
          <w:szCs w:val="22"/>
        </w:rPr>
        <w:t xml:space="preserve"> a DPZ do evidence elektronických doku</w:t>
      </w:r>
      <w:r w:rsidR="00781C14">
        <w:rPr>
          <w:rFonts w:ascii="Tahoma" w:hAnsi="Tahoma" w:cs="Tahoma"/>
          <w:sz w:val="22"/>
          <w:szCs w:val="22"/>
        </w:rPr>
        <w:t>me</w:t>
      </w:r>
      <w:r w:rsidR="006F7E30">
        <w:rPr>
          <w:rFonts w:ascii="Tahoma" w:hAnsi="Tahoma" w:cs="Tahoma"/>
          <w:sz w:val="22"/>
          <w:szCs w:val="22"/>
        </w:rPr>
        <w:t>ntací dle § 172 odst. 4 stavebního zákona</w:t>
      </w:r>
      <w:r w:rsidR="00137494">
        <w:rPr>
          <w:rFonts w:ascii="Tahoma" w:hAnsi="Tahoma" w:cs="Tahoma"/>
          <w:sz w:val="22"/>
          <w:szCs w:val="22"/>
        </w:rPr>
        <w:t xml:space="preserve"> a s tím související komunikace za příkazce jako stavebníka prostřednictvím portálu stavebníka </w:t>
      </w:r>
      <w:r w:rsidR="00A63F0B">
        <w:rPr>
          <w:rFonts w:ascii="Tahoma" w:hAnsi="Tahoma" w:cs="Tahoma"/>
          <w:sz w:val="22"/>
          <w:szCs w:val="22"/>
        </w:rPr>
        <w:t>ve smyslu § 268 odst. 1 stavebního zákona</w:t>
      </w:r>
      <w:r w:rsidRPr="00080BAF">
        <w:rPr>
          <w:rFonts w:ascii="Tahoma" w:hAnsi="Tahoma" w:cs="Tahoma"/>
          <w:sz w:val="22"/>
          <w:szCs w:val="22"/>
        </w:rPr>
        <w:t xml:space="preserve"> (dále jen „inženýrská činnost“). </w:t>
      </w:r>
      <w:r w:rsidRPr="00080BAF">
        <w:rPr>
          <w:rFonts w:ascii="Tahoma" w:hAnsi="Tahoma" w:cs="Tahoma"/>
          <w:color w:val="000000"/>
          <w:sz w:val="22"/>
          <w:szCs w:val="22"/>
        </w:rPr>
        <w:t>Inženýrská činnost je specifikována v odst.</w:t>
      </w:r>
      <w:r w:rsidR="00F8502F">
        <w:rPr>
          <w:rFonts w:ascii="Tahoma" w:hAnsi="Tahoma" w:cs="Tahoma"/>
          <w:color w:val="000000"/>
          <w:sz w:val="22"/>
          <w:szCs w:val="22"/>
        </w:rPr>
        <w:t> </w:t>
      </w:r>
      <w:r w:rsidRPr="00080BAF">
        <w:rPr>
          <w:rFonts w:ascii="Tahoma" w:hAnsi="Tahoma" w:cs="Tahoma"/>
          <w:color w:val="000000"/>
          <w:sz w:val="22"/>
          <w:szCs w:val="22"/>
        </w:rPr>
        <w:t>2 tohoto článku smlouvy</w:t>
      </w:r>
      <w:r w:rsidR="00AF5D07">
        <w:rPr>
          <w:rFonts w:ascii="Tahoma" w:hAnsi="Tahoma" w:cs="Tahoma"/>
          <w:sz w:val="22"/>
          <w:szCs w:val="22"/>
        </w:rPr>
        <w:t>,</w:t>
      </w:r>
    </w:p>
    <w:p w14:paraId="4969A988" w14:textId="4D45BADA" w:rsidR="00E000AA" w:rsidRPr="00080BAF" w:rsidRDefault="004927F9" w:rsidP="00AA2B28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činnost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 staveništi po celou dob</w:t>
      </w:r>
      <w:r w:rsidR="00AF5D07">
        <w:rPr>
          <w:rFonts w:ascii="Tahoma" w:hAnsi="Tahoma" w:cs="Tahoma"/>
          <w:sz w:val="22"/>
          <w:szCs w:val="22"/>
        </w:rPr>
        <w:t xml:space="preserve">u </w:t>
      </w:r>
      <w:r w:rsidR="00AF5D07">
        <w:rPr>
          <w:rFonts w:ascii="Tahoma" w:hAnsi="Tahoma" w:cs="Tahoma"/>
          <w:sz w:val="22"/>
          <w:szCs w:val="22"/>
        </w:rPr>
        <w:lastRenderedPageBreak/>
        <w:t>přípravy stavby dle zákona č. </w:t>
      </w:r>
      <w:r w:rsidR="00E000AA" w:rsidRPr="00080BAF">
        <w:rPr>
          <w:rFonts w:ascii="Tahoma" w:hAnsi="Tahoma" w:cs="Tahoma"/>
          <w:sz w:val="22"/>
          <w:szCs w:val="22"/>
        </w:rPr>
        <w:t>309/2006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 xml:space="preserve">Sb. Výkon </w:t>
      </w:r>
      <w:r>
        <w:rPr>
          <w:rFonts w:ascii="Tahoma" w:hAnsi="Tahoma" w:cs="Tahoma"/>
          <w:sz w:val="22"/>
          <w:szCs w:val="22"/>
        </w:rPr>
        <w:t xml:space="preserve">činnosti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 xml:space="preserve">staveništi po dobu přípravy stavby je </w:t>
      </w:r>
      <w:r w:rsidR="00E000AA" w:rsidRPr="00080BAF">
        <w:rPr>
          <w:rFonts w:ascii="Tahoma" w:hAnsi="Tahoma" w:cs="Tahoma"/>
          <w:color w:val="000000"/>
          <w:sz w:val="22"/>
          <w:szCs w:val="22"/>
        </w:rPr>
        <w:t>specifikován v odst. 3 tohoto článku smlouvy</w:t>
      </w:r>
      <w:r w:rsidR="00E000AA" w:rsidRPr="00080BAF">
        <w:rPr>
          <w:rFonts w:ascii="Tahoma" w:hAnsi="Tahoma" w:cs="Tahoma"/>
          <w:sz w:val="22"/>
          <w:szCs w:val="22"/>
        </w:rPr>
        <w:t>,</w:t>
      </w:r>
    </w:p>
    <w:p w14:paraId="221E1D21" w14:textId="4B8FDF60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zabezpečit výkon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 </w:t>
      </w:r>
      <w:r w:rsidR="00AA6C95">
        <w:rPr>
          <w:rFonts w:ascii="Tahoma" w:hAnsi="Tahoma" w:cs="Tahoma"/>
          <w:sz w:val="22"/>
          <w:szCs w:val="22"/>
        </w:rPr>
        <w:t>ve smyslu § 14</w:t>
      </w:r>
      <w:r w:rsidR="00980A2E">
        <w:rPr>
          <w:rFonts w:ascii="Tahoma" w:hAnsi="Tahoma" w:cs="Tahoma"/>
          <w:sz w:val="22"/>
          <w:szCs w:val="22"/>
        </w:rPr>
        <w:t xml:space="preserve"> písm. h) stavebního zákona </w:t>
      </w:r>
      <w:r w:rsidRPr="2529B793">
        <w:rPr>
          <w:rFonts w:ascii="Tahoma" w:hAnsi="Tahoma" w:cs="Tahoma"/>
          <w:sz w:val="22"/>
          <w:szCs w:val="22"/>
        </w:rPr>
        <w:t>po celou dobu realizace stavby (dále jen „dozor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“). </w:t>
      </w:r>
      <w:r w:rsidR="00093ABB">
        <w:rPr>
          <w:rFonts w:ascii="Tahoma" w:hAnsi="Tahoma" w:cs="Tahoma"/>
          <w:sz w:val="22"/>
          <w:szCs w:val="22"/>
        </w:rPr>
        <w:t>D</w:t>
      </w:r>
      <w:r w:rsidRPr="2529B793">
        <w:rPr>
          <w:rFonts w:ascii="Tahoma" w:hAnsi="Tahoma" w:cs="Tahoma"/>
          <w:sz w:val="22"/>
          <w:szCs w:val="22"/>
        </w:rPr>
        <w:t>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je specifikován v odst. </w:t>
      </w:r>
      <w:r w:rsidR="00BE3476" w:rsidRPr="2529B793">
        <w:rPr>
          <w:rFonts w:ascii="Tahoma" w:hAnsi="Tahoma" w:cs="Tahoma"/>
          <w:color w:val="000000" w:themeColor="text1"/>
          <w:sz w:val="22"/>
          <w:szCs w:val="22"/>
        </w:rPr>
        <w:t>4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tohoto článku smlouvy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785040BE" w14:textId="77777777" w:rsidR="00A54991" w:rsidRPr="00080BAF" w:rsidRDefault="00A54991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inženýrské činnosti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na základě udělené plné moci zajistí:</w:t>
      </w:r>
    </w:p>
    <w:p w14:paraId="17FCD0C8" w14:textId="77777777" w:rsidR="00501480" w:rsidRDefault="00A54991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zpracování </w:t>
      </w:r>
      <w:r w:rsidR="004B060F">
        <w:rPr>
          <w:rFonts w:ascii="Tahoma" w:hAnsi="Tahoma" w:cs="Tahoma"/>
          <w:sz w:val="22"/>
          <w:szCs w:val="22"/>
        </w:rPr>
        <w:t xml:space="preserve">a podání </w:t>
      </w:r>
      <w:r w:rsidR="00864018">
        <w:rPr>
          <w:rFonts w:ascii="Tahoma" w:hAnsi="Tahoma" w:cs="Tahoma"/>
          <w:sz w:val="22"/>
          <w:szCs w:val="22"/>
        </w:rPr>
        <w:t xml:space="preserve">veškerých </w:t>
      </w:r>
      <w:r w:rsidRPr="00080BAF">
        <w:rPr>
          <w:rFonts w:ascii="Tahoma" w:hAnsi="Tahoma" w:cs="Tahoma"/>
          <w:sz w:val="22"/>
          <w:szCs w:val="22"/>
        </w:rPr>
        <w:t>žádost</w:t>
      </w:r>
      <w:r w:rsidR="00864018">
        <w:rPr>
          <w:rFonts w:ascii="Tahoma" w:hAnsi="Tahoma" w:cs="Tahoma"/>
          <w:sz w:val="22"/>
          <w:szCs w:val="22"/>
        </w:rPr>
        <w:t>í</w:t>
      </w:r>
      <w:r w:rsidRPr="00080BAF">
        <w:rPr>
          <w:rFonts w:ascii="Tahoma" w:hAnsi="Tahoma" w:cs="Tahoma"/>
          <w:sz w:val="22"/>
          <w:szCs w:val="22"/>
        </w:rPr>
        <w:t xml:space="preserve"> o vydání </w:t>
      </w:r>
      <w:r w:rsidR="00864018">
        <w:rPr>
          <w:rFonts w:ascii="Tahoma" w:hAnsi="Tahoma" w:cs="Tahoma"/>
          <w:sz w:val="22"/>
          <w:szCs w:val="22"/>
        </w:rPr>
        <w:t xml:space="preserve">příslušných </w:t>
      </w:r>
      <w:r w:rsidR="006076BC">
        <w:rPr>
          <w:rFonts w:ascii="Tahoma" w:hAnsi="Tahoma" w:cs="Tahoma"/>
          <w:sz w:val="22"/>
          <w:szCs w:val="22"/>
        </w:rPr>
        <w:t>rozhodnutí</w:t>
      </w:r>
      <w:r w:rsidR="00864018">
        <w:rPr>
          <w:rFonts w:ascii="Tahoma" w:hAnsi="Tahoma" w:cs="Tahoma"/>
          <w:sz w:val="22"/>
          <w:szCs w:val="22"/>
        </w:rPr>
        <w:t>,</w:t>
      </w:r>
      <w:r w:rsidR="00501480">
        <w:rPr>
          <w:rFonts w:ascii="Tahoma" w:hAnsi="Tahoma" w:cs="Tahoma"/>
          <w:sz w:val="22"/>
          <w:szCs w:val="22"/>
        </w:rPr>
        <w:t xml:space="preserve"> na</w:t>
      </w:r>
      <w:r w:rsidR="000B41CA">
        <w:rPr>
          <w:rFonts w:ascii="Tahoma" w:hAnsi="Tahoma" w:cs="Tahoma"/>
          <w:sz w:val="22"/>
          <w:szCs w:val="22"/>
        </w:rPr>
        <w:t> </w:t>
      </w:r>
      <w:proofErr w:type="gramStart"/>
      <w:r w:rsidR="00864018">
        <w:rPr>
          <w:rFonts w:ascii="Tahoma" w:hAnsi="Tahoma" w:cs="Tahoma"/>
          <w:sz w:val="22"/>
          <w:szCs w:val="22"/>
        </w:rPr>
        <w:t>základě</w:t>
      </w:r>
      <w:proofErr w:type="gramEnd"/>
      <w:r w:rsidR="00864018">
        <w:rPr>
          <w:rFonts w:ascii="Tahoma" w:hAnsi="Tahoma" w:cs="Tahoma"/>
          <w:sz w:val="22"/>
          <w:szCs w:val="22"/>
        </w:rPr>
        <w:t xml:space="preserve"> kterých </w:t>
      </w:r>
      <w:r w:rsidR="00864018" w:rsidRPr="00080BAF">
        <w:rPr>
          <w:rFonts w:ascii="Tahoma" w:hAnsi="Tahoma" w:cs="Tahoma"/>
          <w:sz w:val="22"/>
          <w:szCs w:val="22"/>
        </w:rPr>
        <w:t>bude možno stavbu</w:t>
      </w:r>
      <w:r w:rsidR="00864018">
        <w:rPr>
          <w:rFonts w:ascii="Tahoma" w:hAnsi="Tahoma" w:cs="Tahoma"/>
          <w:sz w:val="22"/>
          <w:szCs w:val="22"/>
        </w:rPr>
        <w:t xml:space="preserve"> </w:t>
      </w:r>
      <w:bookmarkStart w:id="32" w:name="_Hlk42522875"/>
      <w:r w:rsidR="00864018">
        <w:rPr>
          <w:rFonts w:ascii="Tahoma" w:hAnsi="Tahoma" w:cs="Tahoma"/>
          <w:sz w:val="22"/>
          <w:szCs w:val="22"/>
        </w:rPr>
        <w:t xml:space="preserve">v souladu se stavebním zákonem </w:t>
      </w:r>
      <w:bookmarkEnd w:id="32"/>
      <w:r w:rsidR="00864018">
        <w:rPr>
          <w:rFonts w:ascii="Tahoma" w:hAnsi="Tahoma" w:cs="Tahoma"/>
          <w:sz w:val="22"/>
          <w:szCs w:val="22"/>
        </w:rPr>
        <w:t>a jeho prováděcími právními předpisy</w:t>
      </w:r>
      <w:r w:rsidR="00864018" w:rsidRPr="00080BAF">
        <w:rPr>
          <w:rFonts w:ascii="Tahoma" w:hAnsi="Tahoma" w:cs="Tahoma"/>
          <w:sz w:val="22"/>
          <w:szCs w:val="22"/>
        </w:rPr>
        <w:t xml:space="preserve"> umístit a provést</w:t>
      </w:r>
      <w:r w:rsidR="00864018" w:rsidRPr="00864018">
        <w:rPr>
          <w:rFonts w:ascii="Tahoma" w:hAnsi="Tahoma" w:cs="Tahoma"/>
          <w:sz w:val="22"/>
          <w:szCs w:val="22"/>
        </w:rPr>
        <w:t>,</w:t>
      </w:r>
    </w:p>
    <w:p w14:paraId="58E24D24" w14:textId="77777777" w:rsidR="00A54991" w:rsidRDefault="00855F17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A65E9E">
        <w:rPr>
          <w:rFonts w:ascii="Tahoma" w:hAnsi="Tahoma" w:cs="Tahoma"/>
          <w:sz w:val="22"/>
          <w:szCs w:val="22"/>
        </w:rPr>
        <w:t xml:space="preserve">projednání záměru a zajištění </w:t>
      </w:r>
      <w:r w:rsidR="00A54991" w:rsidRPr="00A65E9E">
        <w:rPr>
          <w:rFonts w:ascii="Tahoma" w:hAnsi="Tahoma" w:cs="Tahoma"/>
          <w:sz w:val="22"/>
          <w:szCs w:val="22"/>
        </w:rPr>
        <w:t>doklad</w:t>
      </w:r>
      <w:r w:rsidRPr="00A65E9E">
        <w:rPr>
          <w:rFonts w:ascii="Tahoma" w:hAnsi="Tahoma" w:cs="Tahoma"/>
          <w:sz w:val="22"/>
          <w:szCs w:val="22"/>
        </w:rPr>
        <w:t>ů</w:t>
      </w:r>
      <w:r w:rsidR="00A54991" w:rsidRPr="00A65E9E">
        <w:rPr>
          <w:rFonts w:ascii="Tahoma" w:hAnsi="Tahoma" w:cs="Tahoma"/>
          <w:sz w:val="22"/>
          <w:szCs w:val="22"/>
        </w:rPr>
        <w:t xml:space="preserve"> o</w:t>
      </w:r>
      <w:r w:rsidR="006076BC" w:rsidRPr="00A65E9E">
        <w:rPr>
          <w:rFonts w:ascii="Tahoma" w:hAnsi="Tahoma" w:cs="Tahoma"/>
          <w:sz w:val="22"/>
          <w:szCs w:val="22"/>
        </w:rPr>
        <w:t> </w:t>
      </w:r>
      <w:r w:rsidR="00A54991" w:rsidRPr="00A65E9E">
        <w:rPr>
          <w:rFonts w:ascii="Tahoma" w:hAnsi="Tahoma" w:cs="Tahoma"/>
          <w:sz w:val="22"/>
          <w:szCs w:val="22"/>
        </w:rPr>
        <w:t xml:space="preserve">výsledcích projednání s příslušnými </w:t>
      </w:r>
      <w:r w:rsidR="00501480" w:rsidRPr="00A65E9E">
        <w:rPr>
          <w:rFonts w:ascii="Tahoma" w:hAnsi="Tahoma" w:cs="Tahoma"/>
          <w:sz w:val="22"/>
          <w:szCs w:val="22"/>
        </w:rPr>
        <w:t xml:space="preserve">dotčenými </w:t>
      </w:r>
      <w:r w:rsidR="00A54991" w:rsidRPr="00A65E9E">
        <w:rPr>
          <w:rFonts w:ascii="Tahoma" w:hAnsi="Tahoma" w:cs="Tahoma"/>
          <w:sz w:val="22"/>
          <w:szCs w:val="22"/>
        </w:rPr>
        <w:t xml:space="preserve">orgány a organizacemi pověřenými výkonem státní správy </w:t>
      </w:r>
      <w:r w:rsidR="006076BC" w:rsidRPr="00A65E9E">
        <w:rPr>
          <w:rFonts w:ascii="Tahoma" w:hAnsi="Tahoma" w:cs="Tahoma"/>
          <w:sz w:val="22"/>
          <w:szCs w:val="22"/>
        </w:rPr>
        <w:t>a s ostatními účastníky řízení,</w:t>
      </w:r>
    </w:p>
    <w:p w14:paraId="7CB638AA" w14:textId="77777777" w:rsidR="00561F86" w:rsidRPr="00512949" w:rsidRDefault="00561F86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</w:pPr>
      <w:r w:rsidRPr="00512949">
        <w:rPr>
          <w:rFonts w:ascii="Tahoma" w:hAnsi="Tahoma" w:cs="Tahoma"/>
          <w:sz w:val="22"/>
          <w:szCs w:val="22"/>
        </w:rPr>
        <w:t>stanoviska vlastníků veřejné dopravní a technické infrastruktury k možnosti a způsobu napojení projektované stavby nebo k podmínkám dotčených ochranných a</w:t>
      </w:r>
      <w:r w:rsidR="000B41CA" w:rsidRPr="00512949">
        <w:rPr>
          <w:rFonts w:ascii="Tahoma" w:hAnsi="Tahoma" w:cs="Tahoma"/>
          <w:sz w:val="22"/>
          <w:szCs w:val="22"/>
        </w:rPr>
        <w:t> </w:t>
      </w:r>
      <w:r w:rsidRPr="00512949">
        <w:rPr>
          <w:rFonts w:ascii="Tahoma" w:hAnsi="Tahoma" w:cs="Tahoma"/>
          <w:sz w:val="22"/>
          <w:szCs w:val="22"/>
        </w:rPr>
        <w:t>bezpečnostních pásem (přípojky inženýrských sítí a napojení projektované stavby na dopravní infrastrukturu),</w:t>
      </w:r>
    </w:p>
    <w:p w14:paraId="75A8C2BF" w14:textId="77777777" w:rsidR="00561F86" w:rsidRPr="00561F86" w:rsidRDefault="00561F86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12949">
        <w:rPr>
          <w:rStyle w:val="s31"/>
          <w:rFonts w:ascii="Tahoma" w:hAnsi="Tahoma" w:cs="Tahoma"/>
          <w:sz w:val="22"/>
          <w:szCs w:val="22"/>
        </w:rPr>
        <w:t xml:space="preserve">podklady pro uzavření smluv s příslušnými vlastníky veřejné dopravní a technické infrastruktury, vyžaduje-li projektovaná stavba vybudování nové nebo úpravu či </w:t>
      </w:r>
      <w:r w:rsidRPr="00561F86">
        <w:rPr>
          <w:rStyle w:val="s31"/>
          <w:rFonts w:ascii="Tahoma" w:hAnsi="Tahoma" w:cs="Tahoma"/>
          <w:sz w:val="22"/>
          <w:szCs w:val="22"/>
        </w:rPr>
        <w:t>přeložení stávající veřejné dopravní a technické infrastruktury,</w:t>
      </w:r>
    </w:p>
    <w:p w14:paraId="6644164A" w14:textId="62C9130D" w:rsidR="00161C9B" w:rsidRPr="00C14A94" w:rsidRDefault="00161C9B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709"/>
        <w:rPr>
          <w:rFonts w:ascii="Tahoma" w:hAnsi="Tahoma" w:cs="Tahoma"/>
          <w:sz w:val="22"/>
          <w:szCs w:val="22"/>
        </w:rPr>
      </w:pPr>
      <w:r w:rsidRPr="00C14A94">
        <w:rPr>
          <w:rFonts w:ascii="Tahoma" w:hAnsi="Tahoma" w:cs="Tahoma"/>
          <w:sz w:val="22"/>
          <w:szCs w:val="22"/>
        </w:rPr>
        <w:t>zjištění parcel a vlastníků sousedních nemovitostí dotčených s</w:t>
      </w:r>
      <w:r w:rsidR="00855F17" w:rsidRPr="00C14A94">
        <w:rPr>
          <w:rFonts w:ascii="Tahoma" w:hAnsi="Tahoma" w:cs="Tahoma"/>
          <w:sz w:val="22"/>
          <w:szCs w:val="22"/>
        </w:rPr>
        <w:t xml:space="preserve">tavbou a </w:t>
      </w:r>
      <w:r w:rsidRPr="00C14A94">
        <w:rPr>
          <w:rFonts w:ascii="Tahoma" w:hAnsi="Tahoma" w:cs="Tahoma"/>
          <w:sz w:val="22"/>
          <w:szCs w:val="22"/>
        </w:rPr>
        <w:t>zahájení jednání s vlastníky dotčených nemovitostí a spoluprác</w:t>
      </w:r>
      <w:r w:rsidR="00C14A94" w:rsidRPr="00C14A94">
        <w:rPr>
          <w:rFonts w:ascii="Tahoma" w:hAnsi="Tahoma" w:cs="Tahoma"/>
          <w:sz w:val="22"/>
          <w:szCs w:val="22"/>
        </w:rPr>
        <w:t>i</w:t>
      </w:r>
      <w:r w:rsidRPr="00C14A94">
        <w:rPr>
          <w:rFonts w:ascii="Tahoma" w:hAnsi="Tahoma" w:cs="Tahoma"/>
          <w:sz w:val="22"/>
          <w:szCs w:val="22"/>
        </w:rPr>
        <w:t xml:space="preserve"> při získání písemných souhlasů se stavbou, se vstupem na pozemky a realizací stavby (např. smluv o budoucích smlouvách o zřízení služebnosti, smluv o výpůjčce </w:t>
      </w:r>
      <w:r w:rsidR="00C51C50">
        <w:rPr>
          <w:rFonts w:ascii="Tahoma" w:hAnsi="Tahoma" w:cs="Tahoma"/>
          <w:sz w:val="22"/>
          <w:szCs w:val="22"/>
        </w:rPr>
        <w:t>po</w:t>
      </w:r>
      <w:r w:rsidRPr="00C14A94">
        <w:rPr>
          <w:rFonts w:ascii="Tahoma" w:hAnsi="Tahoma" w:cs="Tahoma"/>
          <w:sz w:val="22"/>
          <w:szCs w:val="22"/>
        </w:rPr>
        <w:t xml:space="preserve"> dobu realizace stavby apod.),</w:t>
      </w:r>
    </w:p>
    <w:p w14:paraId="7EC2CC1C" w14:textId="1849598E" w:rsidR="00B25458" w:rsidRDefault="00A54991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sz w:val="22"/>
          <w:szCs w:val="22"/>
        </w:rPr>
        <w:t>účast na jednáních a další úkony v rámci řízení</w:t>
      </w:r>
      <w:r w:rsidR="008672C9">
        <w:rPr>
          <w:rFonts w:ascii="Tahoma" w:hAnsi="Tahoma" w:cs="Tahoma"/>
          <w:sz w:val="22"/>
          <w:szCs w:val="22"/>
        </w:rPr>
        <w:t xml:space="preserve"> o po</w:t>
      </w:r>
      <w:r w:rsidR="003E7D0D">
        <w:rPr>
          <w:rFonts w:ascii="Tahoma" w:hAnsi="Tahoma" w:cs="Tahoma"/>
          <w:sz w:val="22"/>
          <w:szCs w:val="22"/>
        </w:rPr>
        <w:t>volení záměru</w:t>
      </w:r>
      <w:r w:rsidR="00D73501">
        <w:rPr>
          <w:rFonts w:ascii="Tahoma" w:hAnsi="Tahoma" w:cs="Tahoma"/>
          <w:sz w:val="22"/>
          <w:szCs w:val="22"/>
        </w:rPr>
        <w:t>.</w:t>
      </w:r>
    </w:p>
    <w:p w14:paraId="20AA8AD9" w14:textId="77777777" w:rsidR="00D73501" w:rsidRPr="00080BAF" w:rsidRDefault="00D73501" w:rsidP="00D73501">
      <w:pPr>
        <w:pStyle w:val="OdstavecSmlouvy"/>
        <w:keepLines w:val="0"/>
        <w:widowControl w:val="0"/>
        <w:tabs>
          <w:tab w:val="clear" w:pos="426"/>
          <w:tab w:val="clear" w:pos="1701"/>
          <w:tab w:val="left" w:pos="720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</w:p>
    <w:p w14:paraId="5DE4C127" w14:textId="7A700976" w:rsidR="004A7064" w:rsidRPr="00080BAF" w:rsidRDefault="004A7064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</w:t>
      </w:r>
      <w:r w:rsidR="004927F9">
        <w:rPr>
          <w:rFonts w:ascii="Tahoma" w:hAnsi="Tahoma" w:cs="Tahoma"/>
          <w:sz w:val="22"/>
          <w:szCs w:val="22"/>
          <w:u w:val="single"/>
        </w:rPr>
        <w:t xml:space="preserve">činnosti 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koordinátora bezpečnosti a ochrany zdraví při práci na staveništi </w:t>
      </w:r>
      <w:r w:rsidRPr="00214D37">
        <w:rPr>
          <w:rFonts w:ascii="Tahoma" w:hAnsi="Tahoma" w:cs="Tahoma"/>
          <w:b/>
          <w:sz w:val="22"/>
          <w:szCs w:val="22"/>
          <w:u w:val="single"/>
        </w:rPr>
        <w:t>po dobu přípravy stavby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zejména:</w:t>
      </w:r>
    </w:p>
    <w:p w14:paraId="2BD2DDFF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 dostatečném časovém předstihu před zadáním díla zhotoviteli stavby předá </w:t>
      </w:r>
      <w:r w:rsidR="001349ED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přehled právních předpisů vztahujících</w:t>
      </w:r>
      <w:r w:rsidR="00BC7EB7"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se ke stavbě, informace o rizicích, která se mohou při realizaci stavby vyskytnout, se zřetelem na práce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činnosti vystavující fyzickou osobu zvýšenému ohrožení života nebo poškození zdraví, a další podklady nutné pro zajištění bezpečného a zdraví neohrožujícího pracovního prostředí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práce, na kte</w:t>
      </w:r>
      <w:r w:rsidR="006076BC">
        <w:rPr>
          <w:rFonts w:ascii="Tahoma" w:hAnsi="Tahoma" w:cs="Tahoma"/>
          <w:sz w:val="22"/>
          <w:szCs w:val="22"/>
        </w:rPr>
        <w:t>ré je třeba vzít zřetel s </w:t>
      </w:r>
      <w:r w:rsidRPr="00080BAF">
        <w:rPr>
          <w:rFonts w:ascii="Tahoma" w:hAnsi="Tahoma" w:cs="Tahoma"/>
          <w:sz w:val="22"/>
          <w:szCs w:val="22"/>
        </w:rPr>
        <w:t>ohledem na charakter stavby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její realizaci,</w:t>
      </w:r>
    </w:p>
    <w:p w14:paraId="539B3788" w14:textId="77777777" w:rsidR="004A7064" w:rsidRPr="006076BC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bez zbytečného odkladu předá zhotoviteli stavby, pokud byl již určen, veškeré další informace o bezpečnostních a zdravotních rizicích, které jsou mu známy a které se dotýkají jejich činnosti,</w:t>
      </w:r>
    </w:p>
    <w:p w14:paraId="04AE4995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dá podněty a doporučí technická řešení nebo organizační opatření, která jsou z</w:t>
      </w:r>
      <w:r w:rsidR="006076BC">
        <w:rPr>
          <w:rFonts w:ascii="Tahoma" w:hAnsi="Tahoma" w:cs="Tahoma"/>
          <w:sz w:val="22"/>
          <w:szCs w:val="22"/>
        </w:rPr>
        <w:t> hlediska zajištění bezpečného a </w:t>
      </w:r>
      <w:r w:rsidRPr="00080BAF">
        <w:rPr>
          <w:rFonts w:ascii="Tahoma" w:hAnsi="Tahoma" w:cs="Tahoma"/>
          <w:sz w:val="22"/>
          <w:szCs w:val="22"/>
        </w:rPr>
        <w:t>zdraví neohrožujícího pracovního prostředí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 vhodná pro plánování jednotlivých prací, zejména těch, které se uskutečňují současně nebo v návaznosti; dbá, aby doporučované řešení bylo technicky realizovatelné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souladu s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právními a</w:t>
      </w:r>
      <w:r w:rsidR="006076BC">
        <w:rPr>
          <w:rFonts w:ascii="Tahoma" w:hAnsi="Tahoma" w:cs="Tahoma"/>
          <w:sz w:val="22"/>
          <w:szCs w:val="22"/>
        </w:rPr>
        <w:t> ostatními předpisy k zajištění bezpečnosti a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a</w:t>
      </w:r>
      <w:r w:rsidR="006076BC">
        <w:rPr>
          <w:rFonts w:ascii="Tahoma" w:hAnsi="Tahoma" w:cs="Tahoma"/>
          <w:sz w:val="22"/>
          <w:szCs w:val="22"/>
        </w:rPr>
        <w:t> aby bylo, s přihlédnutím k </w:t>
      </w:r>
      <w:r w:rsidRPr="00080BAF">
        <w:rPr>
          <w:rFonts w:ascii="Tahoma" w:hAnsi="Tahoma" w:cs="Tahoma"/>
          <w:sz w:val="22"/>
          <w:szCs w:val="22"/>
        </w:rPr>
        <w:t xml:space="preserve">účelu stanovenému </w:t>
      </w:r>
      <w:r w:rsidR="0017601F">
        <w:rPr>
          <w:rFonts w:ascii="Tahoma" w:hAnsi="Tahoma" w:cs="Tahoma"/>
          <w:sz w:val="22"/>
          <w:szCs w:val="22"/>
        </w:rPr>
        <w:t>příkazcem</w:t>
      </w:r>
      <w:r w:rsidRPr="00080BAF">
        <w:rPr>
          <w:rFonts w:ascii="Tahoma" w:hAnsi="Tahoma" w:cs="Tahoma"/>
          <w:sz w:val="22"/>
          <w:szCs w:val="22"/>
        </w:rPr>
        <w:t>, ekonomicky přiměřené,</w:t>
      </w:r>
    </w:p>
    <w:p w14:paraId="2D497F32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poskytne zhotoviteli stavby, pokud byl již určen,</w:t>
      </w:r>
      <w:r w:rsidRPr="00080BAF">
        <w:rPr>
          <w:rFonts w:ascii="Tahoma" w:hAnsi="Tahoma" w:cs="Tahoma"/>
          <w:i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odborné konzultace a doporučení </w:t>
      </w:r>
      <w:r w:rsidRPr="00080BAF">
        <w:rPr>
          <w:rFonts w:ascii="Tahoma" w:hAnsi="Tahoma" w:cs="Tahoma"/>
          <w:sz w:val="22"/>
          <w:szCs w:val="22"/>
        </w:rPr>
        <w:lastRenderedPageBreak/>
        <w:t>týkající se požadavků na zajištění bezpečné a zdraví neohrožující práce, odhadu délky času potřebného pro provedení plánovaných prací nebo činností se</w:t>
      </w:r>
      <w:r w:rsidR="006076BC">
        <w:rPr>
          <w:rFonts w:ascii="Tahoma" w:hAnsi="Tahoma" w:cs="Tahoma"/>
          <w:sz w:val="22"/>
          <w:szCs w:val="22"/>
        </w:rPr>
        <w:t> zřetelem na </w:t>
      </w:r>
      <w:r w:rsidRPr="00080BAF">
        <w:rPr>
          <w:rFonts w:ascii="Tahoma" w:hAnsi="Tahoma" w:cs="Tahoma"/>
          <w:sz w:val="22"/>
          <w:szCs w:val="22"/>
        </w:rPr>
        <w:t>specifická opatření, pracovní nebo technologické postupy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procesy a potřebnou organizaci prací v průběhu realizace stavby,</w:t>
      </w:r>
    </w:p>
    <w:p w14:paraId="77A15F20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zabezpečí, aby plán </w:t>
      </w:r>
      <w:r w:rsidR="00BE3476" w:rsidRPr="00080BAF">
        <w:rPr>
          <w:rFonts w:ascii="Tahoma" w:hAnsi="Tahoma" w:cs="Tahoma"/>
          <w:sz w:val="22"/>
          <w:szCs w:val="22"/>
        </w:rPr>
        <w:t>BOZP</w:t>
      </w:r>
      <w:r w:rsidRPr="00080BAF">
        <w:rPr>
          <w:rFonts w:ascii="Tahoma" w:hAnsi="Tahoma" w:cs="Tahoma"/>
          <w:sz w:val="22"/>
          <w:szCs w:val="22"/>
        </w:rPr>
        <w:t xml:space="preserve"> obsahoval, přiměřeně povaze a rozsahu stavby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místním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provozním podmínkám</w:t>
      </w:r>
      <w:r w:rsidR="006076BC">
        <w:rPr>
          <w:rFonts w:ascii="Tahoma" w:hAnsi="Tahoma" w:cs="Tahoma"/>
          <w:sz w:val="22"/>
          <w:szCs w:val="22"/>
        </w:rPr>
        <w:t xml:space="preserve"> staveniště, údaje, informace a </w:t>
      </w:r>
      <w:r w:rsidRPr="00080BAF">
        <w:rPr>
          <w:rFonts w:ascii="Tahoma" w:hAnsi="Tahoma" w:cs="Tahoma"/>
          <w:sz w:val="22"/>
          <w:szCs w:val="22"/>
        </w:rPr>
        <w:t>postupy zpracované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podrobnostech nezbytných pro zajištění bezpečné</w:t>
      </w:r>
      <w:r w:rsidR="006076BC">
        <w:rPr>
          <w:rFonts w:ascii="Tahoma" w:hAnsi="Tahoma" w:cs="Tahoma"/>
          <w:sz w:val="22"/>
          <w:szCs w:val="22"/>
        </w:rPr>
        <w:t xml:space="preserve"> a zdraví neohrožující práce, a </w:t>
      </w:r>
      <w:r w:rsidRPr="00080BAF">
        <w:rPr>
          <w:rFonts w:ascii="Tahoma" w:hAnsi="Tahoma" w:cs="Tahoma"/>
          <w:sz w:val="22"/>
          <w:szCs w:val="22"/>
        </w:rPr>
        <w:t>aby byl odsouhlasen a podepsán všemi zhotoviteli stavby, pokud jsou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době zpracování plánu známi,</w:t>
      </w:r>
    </w:p>
    <w:p w14:paraId="04CB5726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zajistí zpracování požadavků na bezpečnost a ochranu zdraví při práci při udržovacích pracích.</w:t>
      </w:r>
    </w:p>
    <w:p w14:paraId="07DAFE7C" w14:textId="01D7D5B9" w:rsidR="00A54991" w:rsidRPr="00080BAF" w:rsidRDefault="00A54991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>V rámci výkonu dozoru</w:t>
      </w:r>
      <w:r w:rsidR="00D857DA">
        <w:rPr>
          <w:rFonts w:ascii="Tahoma" w:hAnsi="Tahoma" w:cs="Tahoma"/>
          <w:sz w:val="22"/>
          <w:szCs w:val="22"/>
          <w:u w:val="single"/>
        </w:rPr>
        <w:t xml:space="preserve"> projektanta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bude </w:t>
      </w:r>
      <w:r w:rsidR="00656C88" w:rsidRPr="00080BAF">
        <w:rPr>
          <w:rFonts w:ascii="Tahoma" w:hAnsi="Tahoma" w:cs="Tahoma"/>
          <w:sz w:val="22"/>
          <w:szCs w:val="22"/>
          <w:u w:val="single"/>
        </w:rPr>
        <w:t>p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zabezpečovat zejména:</w:t>
      </w:r>
    </w:p>
    <w:p w14:paraId="77619EEE" w14:textId="419024BC" w:rsidR="00A54991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 na předání staveniště zhotoviteli stavby,</w:t>
      </w:r>
    </w:p>
    <w:p w14:paraId="771B0007" w14:textId="6B907BB5" w:rsidR="00811500" w:rsidRPr="00746252" w:rsidRDefault="003F624D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742BEA">
        <w:rPr>
          <w:rFonts w:ascii="Tahoma" w:hAnsi="Tahoma" w:cs="Tahoma"/>
          <w:sz w:val="22"/>
          <w:szCs w:val="22"/>
        </w:rPr>
        <w:t>poskytování součinnosti technickému dozoru stavebníka</w:t>
      </w:r>
      <w:r w:rsidR="00880A10">
        <w:rPr>
          <w:rFonts w:ascii="Tahoma" w:hAnsi="Tahoma" w:cs="Tahoma"/>
          <w:sz w:val="22"/>
          <w:szCs w:val="22"/>
        </w:rPr>
        <w:t xml:space="preserve"> a koordinátorovi BOZP</w:t>
      </w:r>
      <w:r w:rsidRPr="00742BEA">
        <w:rPr>
          <w:rFonts w:ascii="Tahoma" w:hAnsi="Tahoma" w:cs="Tahoma"/>
          <w:sz w:val="22"/>
          <w:szCs w:val="22"/>
        </w:rPr>
        <w:t xml:space="preserve"> při kontrolní činnosti realizované stavby</w:t>
      </w:r>
      <w:r w:rsidR="00880A10">
        <w:rPr>
          <w:rFonts w:ascii="Tahoma" w:hAnsi="Tahoma" w:cs="Tahoma"/>
          <w:sz w:val="22"/>
          <w:szCs w:val="22"/>
        </w:rPr>
        <w:t xml:space="preserve"> a </w:t>
      </w:r>
      <w:r w:rsidR="00E9778A">
        <w:rPr>
          <w:rFonts w:ascii="Tahoma" w:hAnsi="Tahoma" w:cs="Tahoma"/>
          <w:sz w:val="22"/>
          <w:szCs w:val="22"/>
        </w:rPr>
        <w:t>spolupráci</w:t>
      </w:r>
      <w:r w:rsidR="00880A10" w:rsidRPr="00811500">
        <w:rPr>
          <w:rFonts w:ascii="Tahoma" w:hAnsi="Tahoma" w:cs="Tahoma"/>
          <w:sz w:val="22"/>
          <w:szCs w:val="22"/>
        </w:rPr>
        <w:t xml:space="preserve"> se zhotovitelem stavby</w:t>
      </w:r>
      <w:r w:rsidR="00880A10">
        <w:rPr>
          <w:rFonts w:ascii="Tahoma" w:hAnsi="Tahoma" w:cs="Tahoma"/>
          <w:sz w:val="22"/>
          <w:szCs w:val="22"/>
        </w:rPr>
        <w:t xml:space="preserve"> po celou dobu realizace stavb</w:t>
      </w:r>
      <w:r w:rsidR="00746252">
        <w:rPr>
          <w:rFonts w:ascii="Tahoma" w:hAnsi="Tahoma" w:cs="Tahoma"/>
          <w:sz w:val="22"/>
          <w:szCs w:val="22"/>
        </w:rPr>
        <w:t>y,</w:t>
      </w:r>
    </w:p>
    <w:p w14:paraId="61DCF837" w14:textId="77777777" w:rsidR="00A54991" w:rsidRPr="00DD0F04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poskytování vysvětlení nutných k vypracování výrobní dokumentace zhotoviteli stavby</w:t>
      </w:r>
      <w:r w:rsidRPr="00DD0F04">
        <w:rPr>
          <w:rFonts w:ascii="Tahoma" w:hAnsi="Tahoma" w:cs="Tahoma"/>
          <w:sz w:val="22"/>
          <w:szCs w:val="22"/>
        </w:rPr>
        <w:t>,</w:t>
      </w:r>
    </w:p>
    <w:p w14:paraId="752B3091" w14:textId="70C0496B" w:rsidR="00A54991" w:rsidRPr="00080BAF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kontrolu dodržení schválených projektových dokumentací s přihlédnutím k podmínkám určeným v pravomocných rozhodnutích dle stavebního zákona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souvisejících předpisech s poskytováním vysvětlení potřebných pro plynulost výstavby</w:t>
      </w:r>
      <w:r w:rsidR="008340FC">
        <w:rPr>
          <w:rFonts w:ascii="Tahoma" w:hAnsi="Tahoma" w:cs="Tahoma"/>
          <w:sz w:val="22"/>
          <w:szCs w:val="22"/>
        </w:rPr>
        <w:t xml:space="preserve"> </w:t>
      </w:r>
      <w:r w:rsidR="003658B1">
        <w:rPr>
          <w:rFonts w:ascii="Tahoma" w:hAnsi="Tahoma" w:cs="Tahoma"/>
          <w:sz w:val="22"/>
          <w:szCs w:val="22"/>
        </w:rPr>
        <w:t>a dodávek vnitřního vybavení</w:t>
      </w:r>
      <w:r w:rsidR="00746252">
        <w:rPr>
          <w:rFonts w:ascii="Tahoma" w:hAnsi="Tahoma" w:cs="Tahoma"/>
          <w:sz w:val="22"/>
          <w:szCs w:val="22"/>
        </w:rPr>
        <w:t>; v</w:t>
      </w:r>
      <w:r w:rsidR="00746252" w:rsidRPr="00746252">
        <w:rPr>
          <w:rFonts w:ascii="Tahoma" w:hAnsi="Tahoma" w:cs="Tahoma"/>
          <w:sz w:val="22"/>
          <w:szCs w:val="22"/>
        </w:rPr>
        <w:t> případě zjištění rozporu platné projektové dokumentace se skutečností na stavbě je příkazník povinen zjištěné rozpory</w:t>
      </w:r>
      <w:r w:rsidR="00A26E98">
        <w:rPr>
          <w:rFonts w:ascii="Tahoma" w:hAnsi="Tahoma" w:cs="Tahoma"/>
          <w:sz w:val="22"/>
          <w:szCs w:val="22"/>
        </w:rPr>
        <w:t>/odchylky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746252">
        <w:rPr>
          <w:rFonts w:ascii="Tahoma" w:hAnsi="Tahoma" w:cs="Tahoma"/>
          <w:sz w:val="22"/>
          <w:szCs w:val="22"/>
        </w:rPr>
        <w:t xml:space="preserve">bezodkladně </w:t>
      </w:r>
      <w:r w:rsidR="00A26E98">
        <w:rPr>
          <w:rFonts w:ascii="Tahoma" w:hAnsi="Tahoma" w:cs="Tahoma"/>
          <w:sz w:val="22"/>
          <w:szCs w:val="22"/>
        </w:rPr>
        <w:t xml:space="preserve">posoudit a </w:t>
      </w:r>
      <w:r w:rsidR="00746252" w:rsidRPr="00746252">
        <w:rPr>
          <w:rFonts w:ascii="Tahoma" w:hAnsi="Tahoma" w:cs="Tahoma"/>
          <w:sz w:val="22"/>
          <w:szCs w:val="22"/>
        </w:rPr>
        <w:t>řešit ve spolupráci se zhotovitelem stavby</w:t>
      </w:r>
      <w:r w:rsidR="00387409">
        <w:rPr>
          <w:rFonts w:ascii="Tahoma" w:hAnsi="Tahoma" w:cs="Tahoma"/>
          <w:sz w:val="22"/>
          <w:szCs w:val="22"/>
        </w:rPr>
        <w:t>, dodavatelem vnitřního vybavení</w:t>
      </w:r>
      <w:r w:rsidR="0069091B">
        <w:rPr>
          <w:rFonts w:ascii="Tahoma" w:hAnsi="Tahoma" w:cs="Tahoma"/>
          <w:sz w:val="22"/>
          <w:szCs w:val="22"/>
        </w:rPr>
        <w:t xml:space="preserve"> a technickým dozorem stavebníka</w:t>
      </w:r>
      <w:r w:rsidR="00387409">
        <w:rPr>
          <w:rFonts w:ascii="Tahoma" w:hAnsi="Tahoma" w:cs="Tahoma"/>
          <w:sz w:val="22"/>
          <w:szCs w:val="22"/>
        </w:rPr>
        <w:t>.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0F48E1">
        <w:rPr>
          <w:rFonts w:ascii="Tahoma" w:hAnsi="Tahoma" w:cs="Tahoma"/>
          <w:sz w:val="22"/>
          <w:szCs w:val="22"/>
        </w:rPr>
        <w:t>Případné odchylky od projektové dokumentace, ke kterým došlo při provádění stavby je příkazník povinen písemně schválit (popř. tyto odchylky neschválit se zdůvodněním, proč je neschvaluje).</w:t>
      </w:r>
    </w:p>
    <w:p w14:paraId="14F31BAC" w14:textId="77777777" w:rsidR="00A54991" w:rsidRPr="00080BAF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posuzování návrhu zhotovitele stavby na změny a odchylky v částech projektových dokumentací zpracovávaných zhotovitelem stavby z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pohledu dodržení </w:t>
      </w:r>
      <w:r w:rsidR="006076BC" w:rsidRPr="00080BAF">
        <w:rPr>
          <w:rFonts w:ascii="Tahoma" w:hAnsi="Tahoma" w:cs="Tahoma"/>
          <w:sz w:val="22"/>
          <w:szCs w:val="22"/>
        </w:rPr>
        <w:t>technicko</w:t>
      </w:r>
      <w:r w:rsidR="006076BC">
        <w:rPr>
          <w:rFonts w:ascii="Tahoma" w:hAnsi="Tahoma" w:cs="Tahoma"/>
          <w:sz w:val="22"/>
          <w:szCs w:val="22"/>
        </w:rPr>
        <w:t>e</w:t>
      </w:r>
      <w:r w:rsidR="006076BC" w:rsidRPr="00080BAF">
        <w:rPr>
          <w:rFonts w:ascii="Tahoma" w:hAnsi="Tahoma" w:cs="Tahoma"/>
          <w:sz w:val="22"/>
          <w:szCs w:val="22"/>
        </w:rPr>
        <w:t>konomických</w:t>
      </w:r>
      <w:r w:rsidRPr="00080BAF">
        <w:rPr>
          <w:rFonts w:ascii="Tahoma" w:hAnsi="Tahoma" w:cs="Tahoma"/>
          <w:sz w:val="22"/>
          <w:szCs w:val="22"/>
        </w:rPr>
        <w:t xml:space="preserve"> parametrů stavby, dodržení lhůt výstavby, popřípadě dalších údajů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ukazatelů</w:t>
      </w:r>
      <w:r w:rsidR="00BE3476" w:rsidRPr="00080BAF">
        <w:rPr>
          <w:rFonts w:ascii="Tahoma" w:hAnsi="Tahoma" w:cs="Tahoma"/>
          <w:sz w:val="22"/>
          <w:szCs w:val="22"/>
        </w:rPr>
        <w:t>,</w:t>
      </w:r>
    </w:p>
    <w:p w14:paraId="40725CBB" w14:textId="660FDDB5" w:rsidR="00A54991" w:rsidRPr="007D5003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</w:t>
      </w:r>
      <w:r w:rsidR="3B4B6986" w:rsidRPr="4E220982">
        <w:rPr>
          <w:rFonts w:ascii="Tahoma" w:hAnsi="Tahoma" w:cs="Tahoma"/>
          <w:sz w:val="22"/>
          <w:szCs w:val="22"/>
        </w:rPr>
        <w:t xml:space="preserve"> </w:t>
      </w:r>
      <w:r w:rsidR="4AFD1C88" w:rsidRPr="4E220982">
        <w:rPr>
          <w:rFonts w:ascii="Tahoma" w:hAnsi="Tahoma" w:cs="Tahoma"/>
          <w:sz w:val="22"/>
          <w:szCs w:val="22"/>
        </w:rPr>
        <w:t>při </w:t>
      </w:r>
      <w:r w:rsidRPr="4E220982">
        <w:rPr>
          <w:rFonts w:ascii="Tahoma" w:hAnsi="Tahoma" w:cs="Tahoma"/>
          <w:sz w:val="22"/>
          <w:szCs w:val="22"/>
        </w:rPr>
        <w:t>po</w:t>
      </w:r>
      <w:r w:rsidR="4AFD1C88" w:rsidRPr="4E220982">
        <w:rPr>
          <w:rFonts w:ascii="Tahoma" w:hAnsi="Tahoma" w:cs="Tahoma"/>
          <w:sz w:val="22"/>
          <w:szCs w:val="22"/>
        </w:rPr>
        <w:t xml:space="preserve">žadavcích zhotovitele stavby </w:t>
      </w:r>
      <w:r w:rsidR="00A9117E">
        <w:rPr>
          <w:rFonts w:ascii="Tahoma" w:hAnsi="Tahoma" w:cs="Tahoma"/>
          <w:sz w:val="22"/>
          <w:szCs w:val="22"/>
        </w:rPr>
        <w:t xml:space="preserve">nebo dodavatele vnitřního vybavení </w:t>
      </w:r>
      <w:r w:rsidR="4AFD1C88" w:rsidRPr="4E220982">
        <w:rPr>
          <w:rFonts w:ascii="Tahoma" w:hAnsi="Tahoma" w:cs="Tahoma"/>
          <w:sz w:val="22"/>
          <w:szCs w:val="22"/>
        </w:rPr>
        <w:t>na </w:t>
      </w:r>
      <w:r w:rsidRPr="4E220982">
        <w:rPr>
          <w:rFonts w:ascii="Tahoma" w:hAnsi="Tahoma" w:cs="Tahoma"/>
          <w:sz w:val="22"/>
          <w:szCs w:val="22"/>
        </w:rPr>
        <w:t xml:space="preserve">větší množství výkonů </w:t>
      </w:r>
      <w:r w:rsidR="0AE054D2" w:rsidRPr="4E220982">
        <w:rPr>
          <w:rFonts w:ascii="Tahoma" w:hAnsi="Tahoma" w:cs="Tahoma"/>
          <w:sz w:val="22"/>
          <w:szCs w:val="22"/>
        </w:rPr>
        <w:t xml:space="preserve">(víceprací) </w:t>
      </w:r>
      <w:r w:rsidRPr="4E220982">
        <w:rPr>
          <w:rFonts w:ascii="Tahoma" w:hAnsi="Tahoma" w:cs="Tahoma"/>
          <w:sz w:val="22"/>
          <w:szCs w:val="22"/>
        </w:rPr>
        <w:t xml:space="preserve">oproti </w:t>
      </w:r>
      <w:r w:rsidR="5A1B85D3" w:rsidRPr="4E220982">
        <w:rPr>
          <w:rFonts w:ascii="Tahoma" w:hAnsi="Tahoma" w:cs="Tahoma"/>
          <w:sz w:val="22"/>
          <w:szCs w:val="22"/>
        </w:rPr>
        <w:t>DPS</w:t>
      </w:r>
      <w:r w:rsidR="00BA7400">
        <w:rPr>
          <w:rFonts w:ascii="Tahoma" w:hAnsi="Tahoma" w:cs="Tahoma"/>
          <w:sz w:val="22"/>
          <w:szCs w:val="22"/>
        </w:rPr>
        <w:t xml:space="preserve"> a dokumentaci vnitřního vybavení</w:t>
      </w:r>
      <w:r w:rsidR="3B4B6986" w:rsidRPr="4E220982">
        <w:rPr>
          <w:rFonts w:ascii="Tahoma" w:hAnsi="Tahoma" w:cs="Tahoma"/>
          <w:sz w:val="22"/>
          <w:szCs w:val="22"/>
        </w:rPr>
        <w:t xml:space="preserve"> a</w:t>
      </w:r>
      <w:r w:rsidR="4AFD1C88" w:rsidRPr="4E220982">
        <w:rPr>
          <w:rFonts w:ascii="Tahoma" w:hAnsi="Tahoma" w:cs="Tahoma"/>
          <w:sz w:val="22"/>
          <w:szCs w:val="22"/>
        </w:rPr>
        <w:t> </w:t>
      </w:r>
      <w:r w:rsidR="3B4B6986" w:rsidRPr="4E220982">
        <w:rPr>
          <w:rFonts w:ascii="Tahoma" w:hAnsi="Tahoma" w:cs="Tahoma"/>
          <w:sz w:val="22"/>
          <w:szCs w:val="22"/>
        </w:rPr>
        <w:t>soupisu prací</w:t>
      </w:r>
      <w:r w:rsidR="32813623" w:rsidRPr="4E220982">
        <w:rPr>
          <w:rFonts w:ascii="Tahoma" w:hAnsi="Tahoma" w:cs="Tahoma"/>
          <w:sz w:val="22"/>
          <w:szCs w:val="22"/>
        </w:rPr>
        <w:t>,</w:t>
      </w:r>
    </w:p>
    <w:p w14:paraId="7E5C40D4" w14:textId="77777777" w:rsidR="00C770DB" w:rsidRDefault="792CE883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kontrolu rozpočtu víceprací </w:t>
      </w:r>
      <w:r w:rsidR="0AE054D2" w:rsidRPr="4E220982">
        <w:rPr>
          <w:rFonts w:ascii="Tahoma" w:hAnsi="Tahoma" w:cs="Tahoma"/>
          <w:sz w:val="22"/>
          <w:szCs w:val="22"/>
        </w:rPr>
        <w:t xml:space="preserve">dle písm. </w:t>
      </w:r>
      <w:r w:rsidR="5A1B85D3" w:rsidRPr="4E220982">
        <w:rPr>
          <w:rFonts w:ascii="Tahoma" w:hAnsi="Tahoma" w:cs="Tahoma"/>
          <w:sz w:val="22"/>
          <w:szCs w:val="22"/>
        </w:rPr>
        <w:t>g</w:t>
      </w:r>
      <w:r w:rsidR="0AE054D2" w:rsidRPr="4E220982">
        <w:rPr>
          <w:rFonts w:ascii="Tahoma" w:hAnsi="Tahoma" w:cs="Tahoma"/>
          <w:sz w:val="22"/>
          <w:szCs w:val="22"/>
        </w:rPr>
        <w:t>) tohoto odstavce</w:t>
      </w:r>
      <w:r w:rsidR="40B502D1" w:rsidRPr="4E220982">
        <w:rPr>
          <w:rFonts w:ascii="Tahoma" w:hAnsi="Tahoma" w:cs="Tahoma"/>
          <w:sz w:val="22"/>
          <w:szCs w:val="22"/>
        </w:rPr>
        <w:t xml:space="preserve"> smlouvy</w:t>
      </w:r>
      <w:r w:rsidR="0AE054D2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předloženého zhotovitelem</w:t>
      </w:r>
      <w:r w:rsidR="3C6166D6" w:rsidRPr="4E220982">
        <w:rPr>
          <w:rFonts w:ascii="Tahoma" w:hAnsi="Tahoma" w:cs="Tahoma"/>
          <w:sz w:val="22"/>
          <w:szCs w:val="22"/>
        </w:rPr>
        <w:t>,</w:t>
      </w:r>
    </w:p>
    <w:p w14:paraId="34300F7C" w14:textId="77777777" w:rsidR="000B77DA" w:rsidRPr="000B77DA" w:rsidRDefault="5A1B85D3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 ke změnovým listům zpracovaných zhotovitelem stavby, a to ke všem změnám stavby předloženým zhotovitelem stavby během realizace stavby,</w:t>
      </w:r>
    </w:p>
    <w:p w14:paraId="32CED54D" w14:textId="77777777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sledování postupu výstavby z technického hlediska po celou dobu výstavby,</w:t>
      </w:r>
    </w:p>
    <w:p w14:paraId="43D9A8DD" w14:textId="254B7C98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</w:t>
      </w:r>
      <w:r w:rsidR="4AFD1C88" w:rsidRPr="4E220982">
        <w:rPr>
          <w:rFonts w:ascii="Tahoma" w:hAnsi="Tahoma" w:cs="Tahoma"/>
          <w:sz w:val="22"/>
          <w:szCs w:val="22"/>
        </w:rPr>
        <w:t>st na kontrolních dnech stavby</w:t>
      </w:r>
      <w:r w:rsidR="00654308">
        <w:rPr>
          <w:rFonts w:ascii="Tahoma" w:hAnsi="Tahoma" w:cs="Tahoma"/>
          <w:sz w:val="22"/>
          <w:szCs w:val="22"/>
        </w:rPr>
        <w:t xml:space="preserve"> a kontrolních dnech realizace vnitřního vybavení</w:t>
      </w:r>
      <w:r w:rsidR="4AFD1C88" w:rsidRPr="4E220982">
        <w:rPr>
          <w:rFonts w:ascii="Tahoma" w:hAnsi="Tahoma" w:cs="Tahoma"/>
          <w:sz w:val="22"/>
          <w:szCs w:val="22"/>
        </w:rPr>
        <w:t>,</w:t>
      </w:r>
    </w:p>
    <w:p w14:paraId="1030017A" w14:textId="77777777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a převzetí stavby nebo její části, včetně případného komplexního vyzkoušení,</w:t>
      </w:r>
    </w:p>
    <w:p w14:paraId="1CB55AF9" w14:textId="77777777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staveniště zhotovitelem stavby,</w:t>
      </w:r>
    </w:p>
    <w:p w14:paraId="746FB807" w14:textId="7D9739E7" w:rsidR="000B2ED9" w:rsidRPr="001E6648" w:rsidRDefault="3B4B6986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účast na </w:t>
      </w:r>
      <w:r w:rsidR="32813623" w:rsidRPr="001E6648">
        <w:rPr>
          <w:rFonts w:ascii="Tahoma" w:hAnsi="Tahoma" w:cs="Tahoma"/>
          <w:sz w:val="22"/>
          <w:szCs w:val="22"/>
        </w:rPr>
        <w:t xml:space="preserve">jednáních </w:t>
      </w:r>
      <w:r w:rsidRPr="001E6648">
        <w:rPr>
          <w:rFonts w:ascii="Tahoma" w:hAnsi="Tahoma" w:cs="Tahoma"/>
          <w:sz w:val="22"/>
          <w:szCs w:val="22"/>
        </w:rPr>
        <w:t>svolávaných příkazcem,</w:t>
      </w:r>
    </w:p>
    <w:p w14:paraId="7CF3DFDF" w14:textId="77777777" w:rsidR="00A54991" w:rsidRPr="00080BAF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kontrolních prohlídkách stavby prováděných stavebním úřadem.</w:t>
      </w:r>
    </w:p>
    <w:p w14:paraId="32E06D9E" w14:textId="2D954AE1" w:rsidR="00A54991" w:rsidRPr="00080BAF" w:rsidRDefault="001349ED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zaplatit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za</w:t>
      </w:r>
      <w:r w:rsidR="006076BC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provádění inženýrské činnosti</w:t>
      </w:r>
      <w:r w:rsidR="004A7064" w:rsidRPr="00080BAF">
        <w:rPr>
          <w:rFonts w:ascii="Tahoma" w:hAnsi="Tahoma" w:cs="Tahoma"/>
          <w:sz w:val="22"/>
          <w:szCs w:val="22"/>
        </w:rPr>
        <w:t xml:space="preserve">, výkon </w:t>
      </w:r>
      <w:r w:rsidR="004927F9">
        <w:rPr>
          <w:rFonts w:ascii="Tahoma" w:hAnsi="Tahoma" w:cs="Tahoma"/>
          <w:sz w:val="22"/>
          <w:szCs w:val="22"/>
        </w:rPr>
        <w:t xml:space="preserve">činnosti </w:t>
      </w:r>
      <w:r w:rsidR="004A7064" w:rsidRPr="00080BAF">
        <w:rPr>
          <w:rFonts w:ascii="Tahoma" w:hAnsi="Tahoma" w:cs="Tahoma"/>
          <w:sz w:val="22"/>
          <w:szCs w:val="22"/>
        </w:rPr>
        <w:t>koordinátora bezpečnosti a ochrany zdraví při práci na staveništi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C26412" w:rsidRPr="00080BAF">
        <w:rPr>
          <w:rFonts w:ascii="Tahoma" w:hAnsi="Tahoma" w:cs="Tahoma"/>
          <w:sz w:val="22"/>
          <w:szCs w:val="22"/>
        </w:rPr>
        <w:t xml:space="preserve">po dobu přípravy stavby </w:t>
      </w:r>
      <w:r w:rsidR="00A54991" w:rsidRPr="00080BAF">
        <w:rPr>
          <w:rFonts w:ascii="Tahoma" w:hAnsi="Tahoma" w:cs="Tahoma"/>
          <w:sz w:val="22"/>
          <w:szCs w:val="22"/>
        </w:rPr>
        <w:t>a dozoru</w:t>
      </w:r>
      <w:r w:rsidR="00D857DA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sjednanou </w:t>
      </w:r>
      <w:r w:rsidR="006C62A5" w:rsidRPr="00080BAF">
        <w:rPr>
          <w:rFonts w:ascii="Tahoma" w:hAnsi="Tahoma" w:cs="Tahoma"/>
          <w:sz w:val="22"/>
          <w:szCs w:val="22"/>
        </w:rPr>
        <w:t>odměnu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66DA06C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554241CD" w14:textId="77777777" w:rsidR="000D40A7" w:rsidRPr="006203C3" w:rsidRDefault="000D40A7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inženýrské činnosti:</w:t>
      </w:r>
    </w:p>
    <w:p w14:paraId="69E342F1" w14:textId="77777777" w:rsidR="00A54991" w:rsidRPr="00080BAF" w:rsidRDefault="001349ED" w:rsidP="00AA2B28">
      <w:pPr>
        <w:pStyle w:val="OdstavecSmlouvy"/>
        <w:keepLines w:val="0"/>
        <w:numPr>
          <w:ilvl w:val="0"/>
          <w:numId w:val="2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podat žádosti o</w:t>
      </w:r>
      <w:r w:rsidR="000B41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vydání </w:t>
      </w:r>
      <w:r w:rsidR="006F50C6">
        <w:rPr>
          <w:rFonts w:ascii="Tahoma" w:hAnsi="Tahoma" w:cs="Tahoma"/>
          <w:sz w:val="22"/>
          <w:szCs w:val="22"/>
        </w:rPr>
        <w:t>níže uvedených</w:t>
      </w:r>
      <w:r w:rsidR="00A54991" w:rsidRPr="00080BAF">
        <w:rPr>
          <w:rFonts w:ascii="Tahoma" w:hAnsi="Tahoma" w:cs="Tahoma"/>
          <w:sz w:val="22"/>
          <w:szCs w:val="22"/>
        </w:rPr>
        <w:t xml:space="preserve"> rozhodnutí v těchto termínech:</w:t>
      </w:r>
    </w:p>
    <w:p w14:paraId="4E8BFFDA" w14:textId="0DF26478" w:rsidR="00A54991" w:rsidRPr="00717A50" w:rsidRDefault="006076BC" w:rsidP="00AA2B28">
      <w:pPr>
        <w:numPr>
          <w:ilvl w:val="0"/>
          <w:numId w:val="19"/>
        </w:numPr>
        <w:tabs>
          <w:tab w:val="clear" w:pos="2577"/>
          <w:tab w:val="num" w:pos="714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>žádost o 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 xml:space="preserve">vydání </w:t>
      </w:r>
      <w:r w:rsidR="00AD65EE">
        <w:rPr>
          <w:rFonts w:ascii="Tahoma" w:hAnsi="Tahoma" w:cs="Tahoma"/>
          <w:b/>
          <w:bCs/>
          <w:sz w:val="22"/>
          <w:szCs w:val="22"/>
        </w:rPr>
        <w:t>rozhodnutí o povolení záměru</w:t>
      </w:r>
      <w:r w:rsidR="00F7360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>do</w:t>
      </w:r>
      <w:r w:rsidRPr="4C5F9115">
        <w:rPr>
          <w:rFonts w:ascii="Tahoma" w:hAnsi="Tahoma" w:cs="Tahoma"/>
          <w:b/>
          <w:bCs/>
          <w:sz w:val="22"/>
          <w:szCs w:val="22"/>
        </w:rPr>
        <w:t> </w:t>
      </w:r>
      <w:r w:rsidR="00717A50">
        <w:rPr>
          <w:rFonts w:ascii="Tahoma" w:hAnsi="Tahoma" w:cs="Tahoma"/>
          <w:b/>
          <w:bCs/>
          <w:sz w:val="22"/>
          <w:szCs w:val="22"/>
        </w:rPr>
        <w:t>7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761558">
        <w:rPr>
          <w:rFonts w:ascii="Tahoma" w:hAnsi="Tahoma" w:cs="Tahoma"/>
          <w:b/>
          <w:bCs/>
          <w:sz w:val="22"/>
          <w:szCs w:val="22"/>
        </w:rPr>
        <w:t>dnů</w:t>
      </w:r>
      <w:r w:rsidR="00A54991" w:rsidRPr="4C5F9115">
        <w:rPr>
          <w:rFonts w:ascii="Tahoma" w:hAnsi="Tahoma" w:cs="Tahoma"/>
          <w:sz w:val="22"/>
          <w:szCs w:val="22"/>
        </w:rPr>
        <w:t xml:space="preserve"> </w:t>
      </w:r>
      <w:bookmarkStart w:id="33" w:name="_Hlk42250891"/>
      <w:r w:rsidR="00F90F07" w:rsidRPr="00717A50">
        <w:rPr>
          <w:rFonts w:ascii="Tahoma" w:hAnsi="Tahoma" w:cs="Tahoma"/>
          <w:b/>
          <w:bCs/>
          <w:sz w:val="22"/>
          <w:szCs w:val="22"/>
        </w:rPr>
        <w:t xml:space="preserve">od převzetí </w:t>
      </w:r>
      <w:r w:rsidR="00355826" w:rsidRPr="00717A50">
        <w:rPr>
          <w:rFonts w:ascii="Tahoma" w:hAnsi="Tahoma" w:cs="Tahoma"/>
          <w:b/>
          <w:bCs/>
          <w:sz w:val="22"/>
          <w:szCs w:val="22"/>
        </w:rPr>
        <w:t>2</w:t>
      </w:r>
      <w:r w:rsidR="00F90F07" w:rsidRPr="00717A50">
        <w:rPr>
          <w:rFonts w:ascii="Tahoma" w:hAnsi="Tahoma" w:cs="Tahoma"/>
          <w:b/>
          <w:bCs/>
          <w:sz w:val="22"/>
          <w:szCs w:val="22"/>
        </w:rPr>
        <w:t>. části díla objednatelem</w:t>
      </w:r>
      <w:bookmarkEnd w:id="33"/>
      <w:r w:rsidR="00016CA0" w:rsidRPr="00717A50">
        <w:rPr>
          <w:rFonts w:ascii="Tahoma" w:hAnsi="Tahoma" w:cs="Tahoma"/>
          <w:sz w:val="22"/>
          <w:szCs w:val="22"/>
        </w:rPr>
        <w:t>.</w:t>
      </w:r>
    </w:p>
    <w:p w14:paraId="557389D6" w14:textId="46CD58FD" w:rsidR="00A07458" w:rsidRDefault="00A07458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po podání příslušné žádosti</w:t>
      </w:r>
      <w:r w:rsidR="00BC1475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je příkaz</w:t>
      </w:r>
      <w:r w:rsidR="00BC1475">
        <w:rPr>
          <w:rFonts w:ascii="Tahoma" w:hAnsi="Tahoma" w:cs="Tahoma"/>
          <w:sz w:val="22"/>
          <w:szCs w:val="22"/>
        </w:rPr>
        <w:t>ní</w:t>
      </w:r>
      <w:r w:rsidR="005C3556">
        <w:rPr>
          <w:rFonts w:ascii="Tahoma" w:hAnsi="Tahoma" w:cs="Tahoma"/>
          <w:sz w:val="22"/>
          <w:szCs w:val="22"/>
        </w:rPr>
        <w:t xml:space="preserve">k povinen </w:t>
      </w:r>
      <w:r w:rsidR="00D8032C">
        <w:rPr>
          <w:rFonts w:ascii="Tahoma" w:hAnsi="Tahoma" w:cs="Tahoma"/>
          <w:sz w:val="22"/>
          <w:szCs w:val="22"/>
        </w:rPr>
        <w:t>ji e-mailem</w:t>
      </w:r>
      <w:r w:rsidR="00EE529E">
        <w:rPr>
          <w:rFonts w:ascii="Tahoma" w:hAnsi="Tahoma" w:cs="Tahoma"/>
          <w:sz w:val="22"/>
          <w:szCs w:val="22"/>
        </w:rPr>
        <w:t xml:space="preserve"> zaslat </w:t>
      </w:r>
      <w:r w:rsidR="005C3556">
        <w:rPr>
          <w:rFonts w:ascii="Tahoma" w:hAnsi="Tahoma" w:cs="Tahoma"/>
          <w:sz w:val="22"/>
          <w:szCs w:val="22"/>
        </w:rPr>
        <w:t>příkazci, a</w:t>
      </w:r>
      <w:r w:rsidR="000B41CA">
        <w:rPr>
          <w:rFonts w:ascii="Tahoma" w:hAnsi="Tahoma" w:cs="Tahoma"/>
          <w:sz w:val="22"/>
          <w:szCs w:val="22"/>
        </w:rPr>
        <w:t> </w:t>
      </w:r>
      <w:r w:rsidR="005C3556">
        <w:rPr>
          <w:rFonts w:ascii="Tahoma" w:hAnsi="Tahoma" w:cs="Tahoma"/>
          <w:sz w:val="22"/>
          <w:szCs w:val="22"/>
        </w:rPr>
        <w:t>to včetně potvrzení o jejím</w:t>
      </w:r>
      <w:r>
        <w:rPr>
          <w:rFonts w:ascii="Tahoma" w:hAnsi="Tahoma" w:cs="Tahoma"/>
          <w:sz w:val="22"/>
          <w:szCs w:val="22"/>
        </w:rPr>
        <w:t xml:space="preserve"> podání.</w:t>
      </w:r>
    </w:p>
    <w:p w14:paraId="4C7BBB4C" w14:textId="28A2BE48" w:rsidR="00A07458" w:rsidRDefault="0065761E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</w:t>
      </w:r>
      <w:r w:rsidR="00A07458">
        <w:rPr>
          <w:rFonts w:ascii="Tahoma" w:hAnsi="Tahoma" w:cs="Tahoma"/>
          <w:sz w:val="22"/>
          <w:szCs w:val="22"/>
        </w:rPr>
        <w:t>o vydání příslušn</w:t>
      </w:r>
      <w:r w:rsidR="00C86A8E">
        <w:rPr>
          <w:rFonts w:ascii="Tahoma" w:hAnsi="Tahoma" w:cs="Tahoma"/>
          <w:sz w:val="22"/>
          <w:szCs w:val="22"/>
        </w:rPr>
        <w:t>ého</w:t>
      </w:r>
      <w:r w:rsidR="00A07458">
        <w:rPr>
          <w:rFonts w:ascii="Tahoma" w:hAnsi="Tahoma" w:cs="Tahoma"/>
          <w:sz w:val="22"/>
          <w:szCs w:val="22"/>
        </w:rPr>
        <w:t xml:space="preserve"> rozhodnutí stavebním úřadem je příkazník povinen </w:t>
      </w:r>
      <w:r w:rsidR="00EE529E">
        <w:rPr>
          <w:rFonts w:ascii="Tahoma" w:hAnsi="Tahoma" w:cs="Tahoma"/>
          <w:sz w:val="22"/>
          <w:szCs w:val="22"/>
        </w:rPr>
        <w:t xml:space="preserve">jej </w:t>
      </w:r>
      <w:r w:rsidR="00425CA9">
        <w:rPr>
          <w:rFonts w:ascii="Tahoma" w:hAnsi="Tahoma" w:cs="Tahoma"/>
          <w:sz w:val="22"/>
          <w:szCs w:val="22"/>
        </w:rPr>
        <w:t xml:space="preserve">e-mailem zaslat </w:t>
      </w:r>
      <w:r w:rsidR="00A07458">
        <w:rPr>
          <w:rFonts w:ascii="Tahoma" w:hAnsi="Tahoma" w:cs="Tahoma"/>
          <w:sz w:val="22"/>
          <w:szCs w:val="22"/>
        </w:rPr>
        <w:t>příkazci.</w:t>
      </w:r>
    </w:p>
    <w:p w14:paraId="41CD234F" w14:textId="4EEB3A38" w:rsidR="00BC1475" w:rsidRPr="00494589" w:rsidRDefault="00494589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494589">
        <w:rPr>
          <w:rFonts w:ascii="Tahoma" w:hAnsi="Tahoma" w:cs="Tahoma"/>
          <w:sz w:val="22"/>
          <w:szCs w:val="22"/>
        </w:rPr>
        <w:t>Bezodkladně po nabytí právní moci</w:t>
      </w:r>
      <w:r w:rsidR="00BC1475" w:rsidRPr="00494589">
        <w:rPr>
          <w:rFonts w:ascii="Tahoma" w:hAnsi="Tahoma" w:cs="Tahoma"/>
          <w:sz w:val="22"/>
          <w:szCs w:val="22"/>
        </w:rPr>
        <w:t xml:space="preserve"> </w:t>
      </w:r>
      <w:r w:rsidR="005C3556">
        <w:rPr>
          <w:rFonts w:ascii="Tahoma" w:hAnsi="Tahoma" w:cs="Tahoma"/>
          <w:sz w:val="22"/>
          <w:szCs w:val="22"/>
        </w:rPr>
        <w:t>příslušných rozhodnutí vydan</w:t>
      </w:r>
      <w:r w:rsidR="002540A0">
        <w:rPr>
          <w:rFonts w:ascii="Tahoma" w:hAnsi="Tahoma" w:cs="Tahoma"/>
          <w:sz w:val="22"/>
          <w:szCs w:val="22"/>
        </w:rPr>
        <w:t>ého</w:t>
      </w:r>
      <w:r w:rsidR="005C3556">
        <w:rPr>
          <w:rFonts w:ascii="Tahoma" w:hAnsi="Tahoma" w:cs="Tahoma"/>
          <w:sz w:val="22"/>
          <w:szCs w:val="22"/>
        </w:rPr>
        <w:t xml:space="preserve"> stavebním úřadem</w:t>
      </w:r>
      <w:r w:rsidRPr="00494589">
        <w:rPr>
          <w:rFonts w:ascii="Tahoma" w:hAnsi="Tahoma" w:cs="Tahoma"/>
          <w:sz w:val="22"/>
          <w:szCs w:val="22"/>
        </w:rPr>
        <w:t xml:space="preserve"> je příkazník povinen </w:t>
      </w:r>
      <w:r w:rsidR="002540A0">
        <w:rPr>
          <w:rFonts w:ascii="Tahoma" w:hAnsi="Tahoma" w:cs="Tahoma"/>
          <w:sz w:val="22"/>
          <w:szCs w:val="22"/>
        </w:rPr>
        <w:t>jej e-mailem</w:t>
      </w:r>
      <w:r w:rsidR="00D47E6B">
        <w:rPr>
          <w:rFonts w:ascii="Tahoma" w:hAnsi="Tahoma" w:cs="Tahoma"/>
          <w:sz w:val="22"/>
          <w:szCs w:val="22"/>
        </w:rPr>
        <w:t xml:space="preserve"> zaslat </w:t>
      </w:r>
      <w:r w:rsidRPr="00494589">
        <w:rPr>
          <w:rFonts w:ascii="Tahoma" w:hAnsi="Tahoma" w:cs="Tahoma"/>
          <w:sz w:val="22"/>
          <w:szCs w:val="22"/>
        </w:rPr>
        <w:t>příkazci</w:t>
      </w:r>
      <w:r w:rsidR="00D47E6B">
        <w:rPr>
          <w:rFonts w:ascii="Tahoma" w:hAnsi="Tahoma" w:cs="Tahoma"/>
          <w:sz w:val="22"/>
          <w:szCs w:val="22"/>
        </w:rPr>
        <w:t xml:space="preserve">, a to včetně potvrzení </w:t>
      </w:r>
      <w:r w:rsidR="00A267F7">
        <w:rPr>
          <w:rFonts w:ascii="Tahoma" w:hAnsi="Tahoma" w:cs="Tahoma"/>
          <w:sz w:val="22"/>
          <w:szCs w:val="22"/>
        </w:rPr>
        <w:t xml:space="preserve">o nabytí právní moci a oznámení </w:t>
      </w:r>
      <w:r w:rsidR="00471A8A">
        <w:rPr>
          <w:rFonts w:ascii="Tahoma" w:hAnsi="Tahoma" w:cs="Tahoma"/>
          <w:sz w:val="22"/>
          <w:szCs w:val="22"/>
        </w:rPr>
        <w:t>stavebního úřadu o ověření projektové dokumentace spolu se štítkem obsahujícím identifikační údaje o povolené stavbě</w:t>
      </w:r>
      <w:r w:rsidR="00BC1475" w:rsidRPr="00494589">
        <w:rPr>
          <w:rFonts w:ascii="Tahoma" w:hAnsi="Tahoma" w:cs="Tahoma"/>
          <w:sz w:val="22"/>
          <w:szCs w:val="22"/>
        </w:rPr>
        <w:t>.</w:t>
      </w:r>
    </w:p>
    <w:p w14:paraId="54FBE381" w14:textId="3C404E34" w:rsidR="00033401" w:rsidRPr="00080BAF" w:rsidRDefault="0003340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 xml:space="preserve">Výkon </w:t>
      </w:r>
      <w:r w:rsidR="004927F9">
        <w:rPr>
          <w:rFonts w:ascii="Tahoma" w:hAnsi="Tahoma" w:cs="Tahoma"/>
          <w:b/>
          <w:bCs/>
          <w:sz w:val="22"/>
          <w:szCs w:val="22"/>
        </w:rPr>
        <w:t xml:space="preserve">činnosti </w:t>
      </w:r>
      <w:r w:rsidRPr="00080BAF">
        <w:rPr>
          <w:rFonts w:ascii="Tahoma" w:hAnsi="Tahoma" w:cs="Tahoma"/>
          <w:b/>
          <w:bCs/>
          <w:sz w:val="22"/>
          <w:szCs w:val="22"/>
        </w:rPr>
        <w:t>koordinátora bezpečnosti 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ochrany zdraví při práci na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staveništi po dobu přípravy stavby:</w:t>
      </w:r>
    </w:p>
    <w:p w14:paraId="5E53B92F" w14:textId="0A0501DA" w:rsidR="00033401" w:rsidRPr="00080BAF" w:rsidRDefault="00033401" w:rsidP="00AA2B28">
      <w:pPr>
        <w:pStyle w:val="OdstavecSmlouvy"/>
        <w:keepLines w:val="0"/>
        <w:numPr>
          <w:ilvl w:val="0"/>
          <w:numId w:val="2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Výkon </w:t>
      </w:r>
      <w:r w:rsidR="003075A6">
        <w:rPr>
          <w:rFonts w:ascii="Tahoma" w:hAnsi="Tahoma" w:cs="Tahoma"/>
          <w:sz w:val="22"/>
          <w:szCs w:val="22"/>
        </w:rPr>
        <w:t xml:space="preserve">činnosti </w:t>
      </w:r>
      <w:r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</w:t>
      </w:r>
      <w:r w:rsidR="00AF3BB5" w:rsidRPr="00080BAF">
        <w:rPr>
          <w:rFonts w:ascii="Tahoma" w:hAnsi="Tahoma" w:cs="Tahoma"/>
          <w:sz w:val="22"/>
          <w:szCs w:val="22"/>
        </w:rPr>
        <w:t>po</w:t>
      </w:r>
      <w:r w:rsidR="00336A49">
        <w:rPr>
          <w:rFonts w:ascii="Tahoma" w:hAnsi="Tahoma" w:cs="Tahoma"/>
          <w:sz w:val="22"/>
          <w:szCs w:val="22"/>
        </w:rPr>
        <w:t> </w:t>
      </w:r>
      <w:r w:rsidR="00AF3BB5" w:rsidRPr="00080BAF">
        <w:rPr>
          <w:rFonts w:ascii="Tahoma" w:hAnsi="Tahoma" w:cs="Tahoma"/>
          <w:sz w:val="22"/>
          <w:szCs w:val="22"/>
        </w:rPr>
        <w:t xml:space="preserve">dobu přípravy stavby </w:t>
      </w:r>
      <w:r w:rsidR="003855C7" w:rsidRPr="00080BAF">
        <w:rPr>
          <w:rFonts w:ascii="Tahoma" w:hAnsi="Tahoma" w:cs="Tahoma"/>
          <w:sz w:val="22"/>
          <w:szCs w:val="22"/>
        </w:rPr>
        <w:t xml:space="preserve">dle čl. XI </w:t>
      </w:r>
      <w:r w:rsidR="00336A49">
        <w:rPr>
          <w:rFonts w:ascii="Tahoma" w:hAnsi="Tahoma" w:cs="Tahoma"/>
          <w:sz w:val="22"/>
          <w:szCs w:val="22"/>
        </w:rPr>
        <w:t>odst. </w:t>
      </w:r>
      <w:r w:rsidRPr="00080BAF">
        <w:rPr>
          <w:rFonts w:ascii="Tahoma" w:hAnsi="Tahoma" w:cs="Tahoma"/>
          <w:sz w:val="22"/>
          <w:szCs w:val="22"/>
        </w:rPr>
        <w:t>3 této smlouvy bude prováděn po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celou dobu zpracov</w:t>
      </w:r>
      <w:r w:rsidR="001F73A6" w:rsidRPr="00080BAF">
        <w:rPr>
          <w:rFonts w:ascii="Tahoma" w:hAnsi="Tahoma" w:cs="Tahoma"/>
          <w:sz w:val="22"/>
          <w:szCs w:val="22"/>
        </w:rPr>
        <w:t>ání předmětu plnění dle</w:t>
      </w:r>
      <w:r w:rsidR="00336A49">
        <w:rPr>
          <w:rFonts w:ascii="Tahoma" w:hAnsi="Tahoma" w:cs="Tahoma"/>
          <w:sz w:val="22"/>
          <w:szCs w:val="22"/>
        </w:rPr>
        <w:t xml:space="preserve"> čl. </w:t>
      </w:r>
      <w:r w:rsidR="001F73A6" w:rsidRPr="00080BAF">
        <w:rPr>
          <w:rFonts w:ascii="Tahoma" w:hAnsi="Tahoma" w:cs="Tahoma"/>
          <w:sz w:val="22"/>
          <w:szCs w:val="22"/>
        </w:rPr>
        <w:t>III a čl.</w:t>
      </w:r>
      <w:r w:rsidR="00336A49">
        <w:rPr>
          <w:rFonts w:ascii="Tahoma" w:hAnsi="Tahoma" w:cs="Tahoma"/>
          <w:sz w:val="22"/>
          <w:szCs w:val="22"/>
        </w:rPr>
        <w:t> </w:t>
      </w:r>
      <w:r w:rsidR="001F73A6" w:rsidRPr="00080BAF">
        <w:rPr>
          <w:rFonts w:ascii="Tahoma" w:hAnsi="Tahoma" w:cs="Tahoma"/>
          <w:sz w:val="22"/>
          <w:szCs w:val="22"/>
        </w:rPr>
        <w:t>XI</w:t>
      </w:r>
      <w:r w:rsidR="00336A49">
        <w:rPr>
          <w:rFonts w:ascii="Tahoma" w:hAnsi="Tahoma" w:cs="Tahoma"/>
          <w:sz w:val="22"/>
          <w:szCs w:val="22"/>
        </w:rPr>
        <w:t xml:space="preserve"> odst. </w:t>
      </w:r>
      <w:r w:rsidRPr="00080BAF">
        <w:rPr>
          <w:rFonts w:ascii="Tahoma" w:hAnsi="Tahoma" w:cs="Tahoma"/>
          <w:sz w:val="22"/>
          <w:szCs w:val="22"/>
        </w:rPr>
        <w:t>1 písm.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a) této smlouvy.</w:t>
      </w:r>
    </w:p>
    <w:p w14:paraId="4CF41A70" w14:textId="310DE7CC" w:rsidR="00A54991" w:rsidRPr="00080BAF" w:rsidRDefault="00A5499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dozoru</w:t>
      </w:r>
      <w:r w:rsidR="00D857DA">
        <w:rPr>
          <w:rFonts w:ascii="Tahoma" w:hAnsi="Tahoma" w:cs="Tahoma"/>
          <w:b/>
          <w:bCs/>
          <w:sz w:val="22"/>
          <w:szCs w:val="22"/>
        </w:rPr>
        <w:t xml:space="preserve"> projektanta</w:t>
      </w:r>
      <w:r w:rsidRPr="00080BAF">
        <w:rPr>
          <w:rFonts w:ascii="Tahoma" w:hAnsi="Tahoma" w:cs="Tahoma"/>
          <w:b/>
          <w:bCs/>
          <w:sz w:val="22"/>
          <w:szCs w:val="22"/>
        </w:rPr>
        <w:t>:</w:t>
      </w:r>
    </w:p>
    <w:p w14:paraId="4BA716C6" w14:textId="235A5A66" w:rsidR="00A54991" w:rsidRDefault="00D857DA" w:rsidP="00AA2B28">
      <w:pPr>
        <w:pStyle w:val="OdstavecSmlouvy"/>
        <w:keepLines w:val="0"/>
        <w:numPr>
          <w:ilvl w:val="0"/>
          <w:numId w:val="2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336A49" w:rsidRPr="1977BB48">
        <w:rPr>
          <w:rFonts w:ascii="Tahoma" w:hAnsi="Tahoma" w:cs="Tahoma"/>
          <w:sz w:val="22"/>
          <w:szCs w:val="22"/>
        </w:rPr>
        <w:t>ozor</w:t>
      </w:r>
      <w:r>
        <w:rPr>
          <w:rFonts w:ascii="Tahoma" w:hAnsi="Tahoma" w:cs="Tahoma"/>
          <w:sz w:val="22"/>
          <w:szCs w:val="22"/>
        </w:rPr>
        <w:t xml:space="preserve"> projektanta</w:t>
      </w:r>
      <w:r w:rsidR="00336A49" w:rsidRPr="1977BB48">
        <w:rPr>
          <w:rFonts w:ascii="Tahoma" w:hAnsi="Tahoma" w:cs="Tahoma"/>
          <w:sz w:val="22"/>
          <w:szCs w:val="22"/>
        </w:rPr>
        <w:t xml:space="preserve"> dle čl. XI</w:t>
      </w:r>
      <w:r w:rsidR="00A54991" w:rsidRPr="1977BB48">
        <w:rPr>
          <w:rFonts w:ascii="Tahoma" w:hAnsi="Tahoma" w:cs="Tahoma"/>
          <w:sz w:val="22"/>
          <w:szCs w:val="22"/>
        </w:rPr>
        <w:t xml:space="preserve"> odst. </w:t>
      </w:r>
      <w:r w:rsidR="00ED604E" w:rsidRPr="1977BB48">
        <w:rPr>
          <w:rFonts w:ascii="Tahoma" w:hAnsi="Tahoma" w:cs="Tahoma"/>
          <w:sz w:val="22"/>
          <w:szCs w:val="22"/>
        </w:rPr>
        <w:t xml:space="preserve">4 </w:t>
      </w:r>
      <w:r w:rsidR="00336A49" w:rsidRPr="1977BB48">
        <w:rPr>
          <w:rFonts w:ascii="Tahoma" w:hAnsi="Tahoma" w:cs="Tahoma"/>
          <w:sz w:val="22"/>
          <w:szCs w:val="22"/>
        </w:rPr>
        <w:t xml:space="preserve">této smlouvy </w:t>
      </w:r>
      <w:r w:rsidR="00A54991" w:rsidRPr="1977BB48">
        <w:rPr>
          <w:rFonts w:ascii="Tahoma" w:hAnsi="Tahoma" w:cs="Tahoma"/>
          <w:sz w:val="22"/>
          <w:szCs w:val="22"/>
        </w:rPr>
        <w:t>bude prováděn po</w:t>
      </w:r>
      <w:r w:rsidR="00336A49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celou dobu realizace stavby</w:t>
      </w:r>
      <w:r w:rsidR="008340FC">
        <w:rPr>
          <w:rFonts w:ascii="Tahoma" w:hAnsi="Tahoma" w:cs="Tahoma"/>
          <w:sz w:val="22"/>
          <w:szCs w:val="22"/>
        </w:rPr>
        <w:t xml:space="preserve"> </w:t>
      </w:r>
      <w:r w:rsidR="00411296">
        <w:rPr>
          <w:rFonts w:ascii="Tahoma" w:hAnsi="Tahoma" w:cs="Tahoma"/>
          <w:sz w:val="22"/>
          <w:szCs w:val="22"/>
        </w:rPr>
        <w:t xml:space="preserve">a po celou dobu realizace </w:t>
      </w:r>
      <w:r w:rsidR="005D1043">
        <w:rPr>
          <w:rFonts w:ascii="Tahoma" w:hAnsi="Tahoma" w:cs="Tahoma"/>
          <w:sz w:val="22"/>
          <w:szCs w:val="22"/>
        </w:rPr>
        <w:t>dodávek vnitřního vybavení</w:t>
      </w:r>
      <w:r w:rsidR="00A54991" w:rsidRPr="1977BB48">
        <w:rPr>
          <w:rFonts w:ascii="Tahoma" w:hAnsi="Tahoma" w:cs="Tahoma"/>
          <w:sz w:val="22"/>
          <w:szCs w:val="22"/>
        </w:rPr>
        <w:t>. Bude zahájen po</w:t>
      </w:r>
      <w:r w:rsidR="00336A49" w:rsidRPr="1977BB48">
        <w:rPr>
          <w:rFonts w:ascii="Tahoma" w:hAnsi="Tahoma" w:cs="Tahoma"/>
          <w:sz w:val="22"/>
          <w:szCs w:val="22"/>
        </w:rPr>
        <w:t xml:space="preserve"> započetí realizace stavby </w:t>
      </w:r>
      <w:r w:rsidR="005D1043">
        <w:rPr>
          <w:rFonts w:ascii="Tahoma" w:hAnsi="Tahoma" w:cs="Tahoma"/>
          <w:sz w:val="22"/>
          <w:szCs w:val="22"/>
        </w:rPr>
        <w:t xml:space="preserve">a po započetí realizace </w:t>
      </w:r>
      <w:r w:rsidR="00340CDA">
        <w:rPr>
          <w:rFonts w:ascii="Tahoma" w:hAnsi="Tahoma" w:cs="Tahoma"/>
          <w:sz w:val="22"/>
          <w:szCs w:val="22"/>
        </w:rPr>
        <w:t xml:space="preserve">dodávek vnitřního vybavení </w:t>
      </w:r>
      <w:r w:rsidR="00336A49" w:rsidRPr="1977BB48">
        <w:rPr>
          <w:rFonts w:ascii="Tahoma" w:hAnsi="Tahoma" w:cs="Tahoma"/>
          <w:sz w:val="22"/>
          <w:szCs w:val="22"/>
        </w:rPr>
        <w:t>na </w:t>
      </w:r>
      <w:r w:rsidR="00A54991" w:rsidRPr="1977BB48">
        <w:rPr>
          <w:rFonts w:ascii="Tahoma" w:hAnsi="Tahoma" w:cs="Tahoma"/>
          <w:sz w:val="22"/>
          <w:szCs w:val="22"/>
        </w:rPr>
        <w:t xml:space="preserve">písemnou výzvu </w:t>
      </w:r>
      <w:r w:rsidR="00656C88" w:rsidRPr="1977BB48">
        <w:rPr>
          <w:rFonts w:ascii="Tahoma" w:hAnsi="Tahoma" w:cs="Tahoma"/>
          <w:sz w:val="22"/>
          <w:szCs w:val="22"/>
        </w:rPr>
        <w:t>p</w:t>
      </w:r>
      <w:r w:rsidR="001349ED" w:rsidRPr="1977BB48">
        <w:rPr>
          <w:rFonts w:ascii="Tahoma" w:hAnsi="Tahoma" w:cs="Tahoma"/>
          <w:sz w:val="22"/>
          <w:szCs w:val="22"/>
        </w:rPr>
        <w:t>říkazce</w:t>
      </w:r>
      <w:r w:rsidR="00ED604E" w:rsidRPr="1977BB48">
        <w:rPr>
          <w:rFonts w:ascii="Tahoma" w:hAnsi="Tahoma" w:cs="Tahoma"/>
          <w:sz w:val="22"/>
          <w:szCs w:val="22"/>
        </w:rPr>
        <w:t xml:space="preserve"> </w:t>
      </w:r>
      <w:r w:rsidR="00A54991" w:rsidRPr="1977BB48">
        <w:rPr>
          <w:rFonts w:ascii="Tahoma" w:hAnsi="Tahoma" w:cs="Tahoma"/>
          <w:sz w:val="22"/>
          <w:szCs w:val="22"/>
        </w:rPr>
        <w:t>a ukončen</w:t>
      </w:r>
      <w:r w:rsidR="00CD2245">
        <w:rPr>
          <w:rFonts w:ascii="Tahoma" w:hAnsi="Tahoma" w:cs="Tahoma"/>
          <w:sz w:val="22"/>
          <w:szCs w:val="22"/>
        </w:rPr>
        <w:t>:</w:t>
      </w:r>
    </w:p>
    <w:p w14:paraId="634077EE" w14:textId="27BFF6C2" w:rsidR="00F431E3" w:rsidRPr="00826052" w:rsidRDefault="00F431E3" w:rsidP="00F431E3">
      <w:pPr>
        <w:pStyle w:val="OdstavecSmlouvy"/>
        <w:keepLines w:val="0"/>
        <w:numPr>
          <w:ilvl w:val="0"/>
          <w:numId w:val="55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826052">
        <w:rPr>
          <w:rFonts w:ascii="Tahoma" w:hAnsi="Tahoma" w:cs="Tahoma"/>
          <w:sz w:val="22"/>
          <w:szCs w:val="22"/>
        </w:rPr>
        <w:t>v případě stavby v okamžiku, kdy bude stavba zhotovená dle projektové dokumentace, jež je předmětem díla, zcela dokončena a převzata bez jakýchkoliv vad a nedodělků a zároveň bude možné v souladu se stavebním zákonem započít s trvalým užíváním stavby,</w:t>
      </w:r>
    </w:p>
    <w:p w14:paraId="64218CD5" w14:textId="77777777" w:rsidR="00A54991" w:rsidRPr="00080BAF" w:rsidRDefault="00A54991" w:rsidP="00F8502F">
      <w:pPr>
        <w:pStyle w:val="slolnkuSmlouvy"/>
        <w:widowControl w:val="0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</w:t>
      </w:r>
      <w:r w:rsidR="008172C8">
        <w:rPr>
          <w:rFonts w:ascii="Tahoma" w:hAnsi="Tahoma" w:cs="Tahoma"/>
          <w:sz w:val="22"/>
          <w:szCs w:val="22"/>
        </w:rPr>
        <w:t>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6C62A5" w:rsidRPr="00080BAF">
        <w:rPr>
          <w:rFonts w:ascii="Tahoma" w:hAnsi="Tahoma" w:cs="Tahoma"/>
          <w:sz w:val="22"/>
          <w:szCs w:val="22"/>
        </w:rPr>
        <w:t>Odměna</w:t>
      </w:r>
    </w:p>
    <w:p w14:paraId="7624BE96" w14:textId="77777777" w:rsidR="00A54991" w:rsidRPr="00080BAF" w:rsidRDefault="006C62A5" w:rsidP="00AA2B28">
      <w:pPr>
        <w:pStyle w:val="OdstavecSmlouvy"/>
        <w:keepLines w:val="0"/>
        <w:numPr>
          <w:ilvl w:val="0"/>
          <w:numId w:val="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stanovena dohodou smluvních stran takto:</w:t>
      </w:r>
    </w:p>
    <w:p w14:paraId="7AB08051" w14:textId="77777777" w:rsidR="00A54991" w:rsidRPr="00483ABD" w:rsidRDefault="006C62A5" w:rsidP="00AA2B28">
      <w:pPr>
        <w:pStyle w:val="OdstavecSmlouvy"/>
        <w:keepLines w:val="0"/>
        <w:numPr>
          <w:ilvl w:val="0"/>
          <w:numId w:val="20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bookmarkStart w:id="34" w:name="_Hlk42251327"/>
      <w:r w:rsidRPr="00483ABD">
        <w:rPr>
          <w:rFonts w:ascii="Tahoma" w:hAnsi="Tahoma" w:cs="Tahoma"/>
          <w:sz w:val="22"/>
          <w:szCs w:val="22"/>
        </w:rPr>
        <w:t>odměn</w:t>
      </w:r>
      <w:r w:rsidR="00A54991" w:rsidRPr="00483ABD">
        <w:rPr>
          <w:rFonts w:ascii="Tahoma" w:hAnsi="Tahoma" w:cs="Tahoma"/>
          <w:sz w:val="22"/>
          <w:szCs w:val="22"/>
        </w:rPr>
        <w:t>a za inženýrskou činnost:</w:t>
      </w:r>
    </w:p>
    <w:bookmarkEnd w:id="34"/>
    <w:p w14:paraId="60379F21" w14:textId="77777777" w:rsidR="00A54991" w:rsidRPr="009B7D03" w:rsidRDefault="00A54991" w:rsidP="4C5F9115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0E0B0FE" w14:textId="77777777" w:rsidR="00A54991" w:rsidRPr="009B7D03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>
        <w:tab/>
      </w:r>
      <w:r w:rsidRPr="009B7D03">
        <w:rPr>
          <w:rFonts w:ascii="Tahoma" w:hAnsi="Tahoma" w:cs="Tahoma"/>
          <w:sz w:val="22"/>
          <w:szCs w:val="22"/>
        </w:rPr>
        <w:t>………</w:t>
      </w:r>
      <w:r w:rsidR="00336A49" w:rsidRPr="009B7D03">
        <w:rPr>
          <w:rFonts w:ascii="Tahoma" w:hAnsi="Tahoma" w:cs="Tahoma"/>
          <w:sz w:val="22"/>
          <w:szCs w:val="22"/>
        </w:rPr>
        <w:t>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6F2F1B7" w14:textId="77777777" w:rsidR="00A54991" w:rsidRPr="009B7D03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b/>
          <w:bCs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>
        <w:tab/>
      </w:r>
      <w:r w:rsidR="00336A49" w:rsidRPr="009B7D03">
        <w:rPr>
          <w:rFonts w:ascii="Tahoma" w:hAnsi="Tahoma" w:cs="Tahoma"/>
          <w:b/>
          <w:bCs/>
          <w:sz w:val="22"/>
          <w:szCs w:val="22"/>
        </w:rPr>
        <w:t>…………… </w:t>
      </w:r>
      <w:r w:rsidRPr="009B7D03">
        <w:rPr>
          <w:rFonts w:ascii="Tahoma" w:hAnsi="Tahoma" w:cs="Tahoma"/>
          <w:b/>
          <w:bCs/>
          <w:sz w:val="22"/>
          <w:szCs w:val="22"/>
        </w:rPr>
        <w:t>Kč</w:t>
      </w:r>
    </w:p>
    <w:p w14:paraId="25E03D13" w14:textId="13ECAF79" w:rsidR="00ED604E" w:rsidRPr="00483ABD" w:rsidRDefault="006C62A5" w:rsidP="00AA2B28">
      <w:pPr>
        <w:pStyle w:val="OdstavecSmlouvy"/>
        <w:keepLines w:val="0"/>
        <w:numPr>
          <w:ilvl w:val="0"/>
          <w:numId w:val="20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ED604E" w:rsidRPr="009B7D03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ED604E" w:rsidRPr="009B7D03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="00ED604E" w:rsidRPr="009B7D03">
        <w:rPr>
          <w:rFonts w:ascii="Tahoma" w:hAnsi="Tahoma" w:cs="Tahoma"/>
          <w:sz w:val="22"/>
          <w:szCs w:val="22"/>
        </w:rPr>
        <w:t>staveništi po dobu přípravy stavby:</w:t>
      </w:r>
    </w:p>
    <w:p w14:paraId="2693BE72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CFDEC44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45D9FCF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lastRenderedPageBreak/>
        <w:t>včetně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483ABD">
        <w:rPr>
          <w:rFonts w:ascii="Tahoma" w:hAnsi="Tahoma" w:cs="Tahoma"/>
          <w:sz w:val="22"/>
          <w:szCs w:val="22"/>
        </w:rPr>
        <w:t>…………… </w:t>
      </w:r>
      <w:r w:rsidRPr="00483ABD">
        <w:rPr>
          <w:rFonts w:ascii="Tahoma" w:hAnsi="Tahoma" w:cs="Tahoma"/>
          <w:sz w:val="22"/>
          <w:szCs w:val="22"/>
        </w:rPr>
        <w:t>Kč</w:t>
      </w:r>
    </w:p>
    <w:p w14:paraId="16C87708" w14:textId="5155B541" w:rsidR="00A54991" w:rsidRPr="00493045" w:rsidRDefault="006C62A5" w:rsidP="005D3AA6">
      <w:pPr>
        <w:pStyle w:val="OdstavecSmlouvy"/>
        <w:keepLines w:val="0"/>
        <w:numPr>
          <w:ilvl w:val="0"/>
          <w:numId w:val="20"/>
        </w:numPr>
        <w:tabs>
          <w:tab w:val="clear" w:pos="426"/>
          <w:tab w:val="clear" w:pos="1701"/>
        </w:tabs>
        <w:spacing w:before="120"/>
        <w:ind w:left="714" w:hanging="357"/>
        <w:rPr>
          <w:rFonts w:ascii="Tahoma" w:hAnsi="Tahoma" w:cs="Tahoma"/>
          <w:color w:val="000000" w:themeColor="text1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A54991" w:rsidRPr="009B7D03">
        <w:rPr>
          <w:rFonts w:ascii="Tahoma" w:hAnsi="Tahoma" w:cs="Tahoma"/>
          <w:sz w:val="22"/>
          <w:szCs w:val="22"/>
        </w:rPr>
        <w:t>a za výkon dozoru</w:t>
      </w:r>
      <w:r w:rsidR="00762E29">
        <w:rPr>
          <w:rFonts w:ascii="Tahoma" w:hAnsi="Tahoma" w:cs="Tahoma"/>
          <w:sz w:val="22"/>
          <w:szCs w:val="22"/>
        </w:rPr>
        <w:t xml:space="preserve"> projektanta</w:t>
      </w:r>
      <w:r w:rsidR="00A54991" w:rsidRPr="009B7D03">
        <w:rPr>
          <w:rFonts w:ascii="Tahoma" w:hAnsi="Tahoma" w:cs="Tahoma"/>
          <w:sz w:val="22"/>
          <w:szCs w:val="22"/>
        </w:rPr>
        <w:t>:</w:t>
      </w:r>
    </w:p>
    <w:p w14:paraId="56D77FF9" w14:textId="77777777" w:rsidR="00493045" w:rsidRPr="009B7D03" w:rsidRDefault="00493045" w:rsidP="00493045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40" w:firstLine="369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 w:rsidRPr="00483ABD">
        <w:rPr>
          <w:rFonts w:ascii="Tahoma" w:hAnsi="Tahoma" w:cs="Tahoma"/>
          <w:sz w:val="22"/>
          <w:szCs w:val="22"/>
        </w:rPr>
        <w:tab/>
      </w:r>
      <w:r w:rsidRPr="009B7D03">
        <w:rPr>
          <w:rFonts w:ascii="Tahoma" w:hAnsi="Tahoma" w:cs="Tahoma"/>
          <w:sz w:val="22"/>
          <w:szCs w:val="22"/>
        </w:rPr>
        <w:t>……………… Kč</w:t>
      </w:r>
    </w:p>
    <w:p w14:paraId="245561C1" w14:textId="77777777" w:rsidR="00493045" w:rsidRPr="009B7D03" w:rsidRDefault="00493045" w:rsidP="00493045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firstLine="709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DPH 21 %</w:t>
      </w:r>
      <w:r w:rsidRPr="00483ABD">
        <w:rPr>
          <w:rFonts w:ascii="Tahoma" w:hAnsi="Tahoma" w:cs="Tahoma"/>
          <w:sz w:val="22"/>
          <w:szCs w:val="22"/>
        </w:rPr>
        <w:tab/>
      </w:r>
      <w:r w:rsidRPr="009B7D03">
        <w:rPr>
          <w:rFonts w:ascii="Tahoma" w:hAnsi="Tahoma" w:cs="Tahoma"/>
          <w:sz w:val="22"/>
          <w:szCs w:val="22"/>
        </w:rPr>
        <w:t>……………… Kč</w:t>
      </w:r>
    </w:p>
    <w:p w14:paraId="7A93EAF9" w14:textId="77777777" w:rsidR="00493045" w:rsidRPr="009B7D03" w:rsidRDefault="00493045" w:rsidP="00493045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firstLine="709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 w:rsidRPr="00483ABD">
        <w:rPr>
          <w:rFonts w:ascii="Tahoma" w:hAnsi="Tahoma" w:cs="Tahoma"/>
          <w:sz w:val="22"/>
          <w:szCs w:val="22"/>
        </w:rPr>
        <w:tab/>
        <w:t>…………… Kč</w:t>
      </w:r>
    </w:p>
    <w:p w14:paraId="5FFD8A7A" w14:textId="77777777" w:rsidR="00493045" w:rsidRPr="003F48E3" w:rsidRDefault="00493045" w:rsidP="00493045">
      <w:pPr>
        <w:pStyle w:val="OdstavecSmlouvy"/>
        <w:keepLines w:val="0"/>
        <w:tabs>
          <w:tab w:val="clear" w:pos="426"/>
          <w:tab w:val="clear" w:pos="1701"/>
        </w:tabs>
        <w:spacing w:before="120"/>
        <w:ind w:left="714"/>
        <w:rPr>
          <w:rFonts w:ascii="Tahoma" w:hAnsi="Tahoma" w:cs="Tahoma"/>
          <w:color w:val="000000" w:themeColor="text1"/>
          <w:sz w:val="22"/>
          <w:szCs w:val="22"/>
        </w:rPr>
      </w:pPr>
    </w:p>
    <w:p w14:paraId="7440D45D" w14:textId="782D8B9E" w:rsidR="00A54991" w:rsidRDefault="00A54991" w:rsidP="004559B8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4559B8">
        <w:rPr>
          <w:rFonts w:ascii="Tahoma" w:hAnsi="Tahoma" w:cs="Tahoma"/>
          <w:sz w:val="22"/>
          <w:szCs w:val="22"/>
        </w:rPr>
        <w:t>V </w:t>
      </w:r>
      <w:r w:rsidR="006C62A5" w:rsidRPr="004559B8">
        <w:rPr>
          <w:rFonts w:ascii="Tahoma" w:hAnsi="Tahoma" w:cs="Tahoma"/>
          <w:sz w:val="22"/>
          <w:szCs w:val="22"/>
        </w:rPr>
        <w:t>odměn</w:t>
      </w:r>
      <w:r w:rsidRPr="004559B8">
        <w:rPr>
          <w:rFonts w:ascii="Tahoma" w:hAnsi="Tahoma" w:cs="Tahoma"/>
          <w:sz w:val="22"/>
          <w:szCs w:val="22"/>
        </w:rPr>
        <w:t xml:space="preserve">ě jsou zahrnuty veškeré náklady </w:t>
      </w:r>
      <w:r w:rsidR="00656C88" w:rsidRPr="004559B8">
        <w:rPr>
          <w:rFonts w:ascii="Tahoma" w:hAnsi="Tahoma" w:cs="Tahoma"/>
          <w:sz w:val="22"/>
          <w:szCs w:val="22"/>
        </w:rPr>
        <w:t>p</w:t>
      </w:r>
      <w:r w:rsidR="001349ED" w:rsidRPr="004559B8">
        <w:rPr>
          <w:rFonts w:ascii="Tahoma" w:hAnsi="Tahoma" w:cs="Tahoma"/>
          <w:sz w:val="22"/>
          <w:szCs w:val="22"/>
        </w:rPr>
        <w:t>říkazník</w:t>
      </w:r>
      <w:r w:rsidR="00656C88" w:rsidRPr="004559B8">
        <w:rPr>
          <w:rFonts w:ascii="Tahoma" w:hAnsi="Tahoma" w:cs="Tahoma"/>
          <w:sz w:val="22"/>
          <w:szCs w:val="22"/>
        </w:rPr>
        <w:t>a</w:t>
      </w:r>
      <w:r w:rsidRPr="004559B8">
        <w:rPr>
          <w:rFonts w:ascii="Tahoma" w:hAnsi="Tahoma" w:cs="Tahoma"/>
          <w:sz w:val="22"/>
          <w:szCs w:val="22"/>
        </w:rPr>
        <w:t xml:space="preserve"> nutně nebo účelně vynaložené při</w:t>
      </w:r>
      <w:r w:rsidR="00336A49" w:rsidRPr="004559B8">
        <w:rPr>
          <w:rFonts w:ascii="Tahoma" w:hAnsi="Tahoma" w:cs="Tahoma"/>
          <w:sz w:val="22"/>
          <w:szCs w:val="22"/>
        </w:rPr>
        <w:t> </w:t>
      </w:r>
      <w:r w:rsidRPr="004559B8">
        <w:rPr>
          <w:rFonts w:ascii="Tahoma" w:hAnsi="Tahoma" w:cs="Tahoma"/>
          <w:sz w:val="22"/>
          <w:szCs w:val="22"/>
        </w:rPr>
        <w:t>plnění jeho závazk</w:t>
      </w:r>
      <w:r w:rsidR="00336A49" w:rsidRPr="004559B8">
        <w:rPr>
          <w:rFonts w:ascii="Tahoma" w:hAnsi="Tahoma" w:cs="Tahoma"/>
          <w:sz w:val="22"/>
          <w:szCs w:val="22"/>
        </w:rPr>
        <w:t>ů vyplývajících</w:t>
      </w:r>
      <w:r w:rsidRPr="004559B8">
        <w:rPr>
          <w:rFonts w:ascii="Tahoma" w:hAnsi="Tahoma" w:cs="Tahoma"/>
          <w:sz w:val="22"/>
          <w:szCs w:val="22"/>
        </w:rPr>
        <w:t xml:space="preserve"> z této smlouvy</w:t>
      </w:r>
      <w:r w:rsidR="00690F8D" w:rsidRPr="004559B8">
        <w:rPr>
          <w:rFonts w:ascii="Tahoma" w:hAnsi="Tahoma" w:cs="Tahoma"/>
          <w:sz w:val="22"/>
          <w:szCs w:val="22"/>
        </w:rPr>
        <w:t>, včetně správních poplatků</w:t>
      </w:r>
      <w:r w:rsidR="00474A21" w:rsidRPr="004559B8">
        <w:rPr>
          <w:rFonts w:ascii="Tahoma" w:hAnsi="Tahoma" w:cs="Tahoma"/>
          <w:sz w:val="22"/>
          <w:szCs w:val="22"/>
        </w:rPr>
        <w:t>.</w:t>
      </w:r>
      <w:r w:rsidR="00690F8D" w:rsidRPr="004559B8">
        <w:rPr>
          <w:rFonts w:ascii="Tahoma" w:hAnsi="Tahoma" w:cs="Tahoma"/>
          <w:sz w:val="22"/>
          <w:szCs w:val="22"/>
        </w:rPr>
        <w:t xml:space="preserve"> </w:t>
      </w:r>
      <w:r w:rsidR="006C62A5" w:rsidRPr="004559B8">
        <w:rPr>
          <w:rFonts w:ascii="Tahoma" w:hAnsi="Tahoma" w:cs="Tahoma"/>
          <w:sz w:val="22"/>
          <w:szCs w:val="22"/>
        </w:rPr>
        <w:t>Odměn</w:t>
      </w:r>
      <w:r w:rsidRPr="004559B8">
        <w:rPr>
          <w:rFonts w:ascii="Tahoma" w:hAnsi="Tahoma" w:cs="Tahoma"/>
          <w:sz w:val="22"/>
          <w:szCs w:val="22"/>
        </w:rPr>
        <w:t xml:space="preserve">a je dohodnuta jako nejvýše přípustná a lze ji </w:t>
      </w:r>
      <w:r w:rsidR="000048F5" w:rsidRPr="004559B8">
        <w:rPr>
          <w:rFonts w:ascii="Tahoma" w:hAnsi="Tahoma" w:cs="Tahoma"/>
          <w:sz w:val="22"/>
          <w:szCs w:val="22"/>
        </w:rPr>
        <w:t xml:space="preserve">změnit pouze za splnění podmínek </w:t>
      </w:r>
      <w:r w:rsidR="000048F5">
        <w:rPr>
          <w:rFonts w:ascii="Tahoma" w:hAnsi="Tahoma" w:cs="Tahoma"/>
          <w:sz w:val="22"/>
          <w:szCs w:val="22"/>
        </w:rPr>
        <w:t>dle § 222 zákona č. 134/2016 Sb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B32D868" w14:textId="64E997E4" w:rsidR="00D75AF5" w:rsidRPr="00D75AF5" w:rsidRDefault="00D75AF5" w:rsidP="00D75AF5">
      <w:pPr>
        <w:pStyle w:val="OdstavecSmlouvy"/>
        <w:keepLines w:val="0"/>
        <w:numPr>
          <w:ilvl w:val="0"/>
          <w:numId w:val="9"/>
        </w:numPr>
        <w:tabs>
          <w:tab w:val="clear" w:pos="360"/>
          <w:tab w:val="clear" w:pos="426"/>
          <w:tab w:val="left" w:pos="708"/>
        </w:tabs>
        <w:spacing w:before="120"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Odměna je dohodnuta jako nejvýše přípustná a lze ji změnit pouze za splnění podmínek dle § 222 zákona č. 134/2016 Sb.</w:t>
      </w:r>
    </w:p>
    <w:p w14:paraId="761FDCC2" w14:textId="77777777" w:rsidR="005963E8" w:rsidRDefault="005963E8" w:rsidP="00AA2B28">
      <w:pPr>
        <w:pStyle w:val="OdstavecSmlouvy"/>
        <w:keepLines w:val="0"/>
        <w:widowControl w:val="0"/>
        <w:numPr>
          <w:ilvl w:val="0"/>
          <w:numId w:val="9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Nebude-li některá část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 xml:space="preserve"> v důsledku sjednaných méněprací provedena, bude </w:t>
      </w:r>
      <w:r w:rsidR="00EF318D">
        <w:rPr>
          <w:rFonts w:ascii="Tahoma" w:hAnsi="Tahoma" w:cs="Tahoma"/>
          <w:sz w:val="22"/>
          <w:szCs w:val="22"/>
        </w:rPr>
        <w:t>odměna sn</w:t>
      </w:r>
      <w:r w:rsidRPr="00080BAF">
        <w:rPr>
          <w:rFonts w:ascii="Tahoma" w:hAnsi="Tahoma" w:cs="Tahoma"/>
          <w:sz w:val="22"/>
          <w:szCs w:val="22"/>
        </w:rPr>
        <w:t xml:space="preserve">ížena, a to odečtením veškerých nákladů na provedení těch částí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>, které v rám</w:t>
      </w:r>
      <w:r>
        <w:rPr>
          <w:rFonts w:ascii="Tahoma" w:hAnsi="Tahoma" w:cs="Tahoma"/>
          <w:sz w:val="22"/>
          <w:szCs w:val="22"/>
        </w:rPr>
        <w:t>ci méněprací nebudou provedeny.</w:t>
      </w:r>
    </w:p>
    <w:p w14:paraId="3F64EAC0" w14:textId="16FD942C" w:rsidR="00B91B29" w:rsidRPr="009A0462" w:rsidRDefault="00B91B29" w:rsidP="00AA2B28">
      <w:pPr>
        <w:pStyle w:val="Smlouva-slo"/>
        <w:widowControl/>
        <w:numPr>
          <w:ilvl w:val="0"/>
          <w:numId w:val="9"/>
        </w:numPr>
        <w:spacing w:line="240" w:lineRule="auto"/>
        <w:rPr>
          <w:rFonts w:ascii="Tahoma" w:hAnsi="Tahoma" w:cs="Tahoma"/>
          <w:sz w:val="22"/>
          <w:szCs w:val="22"/>
        </w:rPr>
      </w:pPr>
      <w:r w:rsidRPr="009A0462">
        <w:rPr>
          <w:rFonts w:ascii="Tahoma" w:hAnsi="Tahoma" w:cs="Tahoma"/>
          <w:sz w:val="22"/>
          <w:szCs w:val="22"/>
        </w:rPr>
        <w:t>Pokud dojde k prodloužení doby realizace stavby oproti době realizace stavby</w:t>
      </w:r>
      <w:r w:rsidR="008626F6" w:rsidRPr="009A0462">
        <w:rPr>
          <w:rFonts w:ascii="Tahoma" w:hAnsi="Tahoma" w:cs="Tahoma"/>
          <w:sz w:val="22"/>
          <w:szCs w:val="22"/>
        </w:rPr>
        <w:t xml:space="preserve"> stanovené ve smlouvě se zhotovitelem stavby</w:t>
      </w:r>
      <w:r w:rsidRPr="009A0462">
        <w:rPr>
          <w:rFonts w:ascii="Tahoma" w:hAnsi="Tahoma" w:cs="Tahoma"/>
          <w:sz w:val="22"/>
          <w:szCs w:val="22"/>
        </w:rPr>
        <w:t xml:space="preserve"> (na základě uzavření dodatku ke smlouvě o dílo, nebo v důsledku prodlení zhotovitele</w:t>
      </w:r>
      <w:r w:rsidR="00A12D65" w:rsidRPr="009A0462">
        <w:rPr>
          <w:rFonts w:ascii="Tahoma" w:hAnsi="Tahoma" w:cs="Tahoma"/>
          <w:sz w:val="22"/>
          <w:szCs w:val="22"/>
        </w:rPr>
        <w:t xml:space="preserve"> stavby</w:t>
      </w:r>
      <w:r w:rsidRPr="009A0462">
        <w:rPr>
          <w:rFonts w:ascii="Tahoma" w:hAnsi="Tahoma" w:cs="Tahoma"/>
          <w:sz w:val="22"/>
          <w:szCs w:val="22"/>
        </w:rPr>
        <w:t>)</w:t>
      </w:r>
      <w:r w:rsidR="004F7DE0" w:rsidRPr="009A0462">
        <w:rPr>
          <w:rFonts w:ascii="Tahoma" w:hAnsi="Tahoma" w:cs="Tahoma"/>
          <w:sz w:val="22"/>
          <w:szCs w:val="22"/>
        </w:rPr>
        <w:t xml:space="preserve"> </w:t>
      </w:r>
      <w:r w:rsidR="000042B5" w:rsidRPr="009A0462">
        <w:rPr>
          <w:rFonts w:ascii="Tahoma" w:hAnsi="Tahoma" w:cs="Tahoma"/>
          <w:sz w:val="22"/>
          <w:szCs w:val="22"/>
        </w:rPr>
        <w:t>o více než 30 dnů</w:t>
      </w:r>
      <w:r w:rsidRPr="009A0462">
        <w:rPr>
          <w:rFonts w:ascii="Tahoma" w:hAnsi="Tahoma" w:cs="Tahoma"/>
          <w:sz w:val="22"/>
          <w:szCs w:val="22"/>
        </w:rPr>
        <w:t>, vyhrazuje si příkazce právo navýšit příkazníkovi odměnu</w:t>
      </w:r>
      <w:r w:rsidR="0024706E" w:rsidRPr="009A0462">
        <w:rPr>
          <w:rFonts w:ascii="Tahoma" w:hAnsi="Tahoma" w:cs="Tahoma"/>
          <w:sz w:val="22"/>
          <w:szCs w:val="22"/>
        </w:rPr>
        <w:t xml:space="preserve"> za výkon dozoru</w:t>
      </w:r>
      <w:r w:rsidR="00762E29" w:rsidRPr="009A0462">
        <w:rPr>
          <w:rFonts w:ascii="Tahoma" w:hAnsi="Tahoma" w:cs="Tahoma"/>
          <w:sz w:val="22"/>
          <w:szCs w:val="22"/>
        </w:rPr>
        <w:t xml:space="preserve"> projektanta</w:t>
      </w:r>
      <w:r w:rsidRPr="009A0462">
        <w:rPr>
          <w:rFonts w:ascii="Tahoma" w:hAnsi="Tahoma" w:cs="Tahoma"/>
          <w:sz w:val="22"/>
          <w:szCs w:val="22"/>
        </w:rPr>
        <w:t>. Navýšení odměny se v tomto případě vypočítá jako součin odměny dle odst. 1 písm.</w:t>
      </w:r>
      <w:r w:rsidR="0024706E" w:rsidRPr="009A0462">
        <w:rPr>
          <w:rFonts w:ascii="Tahoma" w:hAnsi="Tahoma" w:cs="Tahoma"/>
          <w:sz w:val="22"/>
          <w:szCs w:val="22"/>
        </w:rPr>
        <w:t xml:space="preserve"> c)</w:t>
      </w:r>
      <w:r w:rsidRPr="009A0462">
        <w:rPr>
          <w:rFonts w:ascii="Tahoma" w:hAnsi="Tahoma" w:cs="Tahoma"/>
          <w:sz w:val="22"/>
          <w:szCs w:val="22"/>
        </w:rPr>
        <w:t xml:space="preserve"> </w:t>
      </w:r>
      <w:r w:rsidR="00314B40" w:rsidRPr="009A0462">
        <w:rPr>
          <w:rFonts w:ascii="Tahoma" w:hAnsi="Tahoma" w:cs="Tahoma"/>
          <w:sz w:val="22"/>
          <w:szCs w:val="22"/>
        </w:rPr>
        <w:t xml:space="preserve">1. část DP </w:t>
      </w:r>
      <w:r w:rsidRPr="009A0462">
        <w:rPr>
          <w:rFonts w:ascii="Tahoma" w:hAnsi="Tahoma" w:cs="Tahoma"/>
          <w:sz w:val="22"/>
          <w:szCs w:val="22"/>
        </w:rPr>
        <w:t>tohoto článku smlouvy a poměru prodloužení doby realizace stavby vůči původní době realizace stavby. Za</w:t>
      </w:r>
      <w:r w:rsidR="000B41CA" w:rsidRPr="009A0462">
        <w:rPr>
          <w:rFonts w:ascii="Tahoma" w:hAnsi="Tahoma" w:cs="Tahoma"/>
          <w:sz w:val="22"/>
          <w:szCs w:val="22"/>
        </w:rPr>
        <w:t> </w:t>
      </w:r>
      <w:r w:rsidRPr="009A0462">
        <w:rPr>
          <w:rFonts w:ascii="Tahoma" w:hAnsi="Tahoma" w:cs="Tahoma"/>
          <w:sz w:val="22"/>
          <w:szCs w:val="22"/>
        </w:rPr>
        <w:t>prodloužení doby realizace stavby přitom není považováno přerušení prací příkazcem (objednatelem) podle podmínek uvedených ve smlouvě o dílo (např. vlivem nepříznivých klimatických podmínek a dalších) a dále prodloužení doby realizace stavby, které vznikne neplněním povinností příkazníka podle této smlouvy. Navýšení odměny bude vždy předem sjednáno dodatkem k této smlouvě.</w:t>
      </w:r>
    </w:p>
    <w:p w14:paraId="00D1D273" w14:textId="77777777" w:rsidR="00A54991" w:rsidRPr="00080BAF" w:rsidRDefault="00EE0ED3" w:rsidP="00AA2B28">
      <w:pPr>
        <w:pStyle w:val="OdstavecSmlouvy"/>
        <w:keepLines w:val="0"/>
        <w:numPr>
          <w:ilvl w:val="0"/>
          <w:numId w:val="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změně zákonné sazby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8241FD">
        <w:rPr>
          <w:rFonts w:ascii="Tahoma" w:hAnsi="Tahoma" w:cs="Tahoma"/>
          <w:sz w:val="22"/>
          <w:szCs w:val="22"/>
        </w:rPr>
        <w:t>, je</w:t>
      </w:r>
      <w:r w:rsidR="008241FD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k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ě bez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povinen účtovat DPH v platné výši. Smluvní strany se dohodly, že v případě změny výše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y v důsledk</w:t>
      </w:r>
      <w:r w:rsidR="00336A49">
        <w:rPr>
          <w:rFonts w:ascii="Tahoma" w:hAnsi="Tahoma" w:cs="Tahoma"/>
          <w:sz w:val="22"/>
          <w:szCs w:val="22"/>
        </w:rPr>
        <w:t>u změny sazby DPH není nutno ke </w:t>
      </w:r>
      <w:r w:rsidRPr="00080BAF">
        <w:rPr>
          <w:rFonts w:ascii="Tahoma" w:hAnsi="Tahoma" w:cs="Tahoma"/>
          <w:sz w:val="22"/>
          <w:szCs w:val="22"/>
        </w:rPr>
        <w:t xml:space="preserve">smlouvě uzavírat dodatek.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odpovídá za to, že sazba daně z přidané hodnoty je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příkazník stanoví sazbu DPH či DPH v rozporu s platnými právními předpisy, je povinen uhradit příkazci veškerou škodu, která mu v souvislosti s tím vznikla.</w:t>
      </w:r>
    </w:p>
    <w:p w14:paraId="0C8338F5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8172C8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212CC4CE" w14:textId="77777777" w:rsidR="00A54991" w:rsidRPr="00080BAF" w:rsidRDefault="00A54991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se dohodly, že zálohy nebudou poskytovány a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není oprávněn požadovat jejich vyplacení.</w:t>
      </w:r>
    </w:p>
    <w:p w14:paraId="4D86E1D9" w14:textId="795EF195" w:rsidR="00A54991" w:rsidRDefault="006C62A5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za výkon inženýrské činnosti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uhrazena jednorázově po</w:t>
      </w:r>
      <w:r w:rsidR="006E3BCA">
        <w:rPr>
          <w:rFonts w:ascii="Tahoma" w:hAnsi="Tahoma" w:cs="Tahoma"/>
          <w:sz w:val="22"/>
          <w:szCs w:val="22"/>
        </w:rPr>
        <w:t> </w:t>
      </w:r>
      <w:r w:rsidR="009F1E03">
        <w:rPr>
          <w:rFonts w:ascii="Tahoma" w:hAnsi="Tahoma" w:cs="Tahoma"/>
          <w:sz w:val="22"/>
          <w:szCs w:val="22"/>
        </w:rPr>
        <w:t>zaslání</w:t>
      </w:r>
      <w:r w:rsidR="00A54991" w:rsidRPr="00080BAF">
        <w:rPr>
          <w:rFonts w:ascii="Tahoma" w:hAnsi="Tahoma" w:cs="Tahoma"/>
          <w:sz w:val="22"/>
          <w:szCs w:val="22"/>
        </w:rPr>
        <w:t xml:space="preserve"> všech pravomocných rozhodnutí </w:t>
      </w:r>
      <w:r w:rsidR="00A54991" w:rsidRPr="00B72C43">
        <w:rPr>
          <w:rFonts w:ascii="Tahoma" w:hAnsi="Tahoma" w:cs="Tahoma"/>
          <w:sz w:val="22"/>
          <w:szCs w:val="22"/>
        </w:rPr>
        <w:t>a</w:t>
      </w:r>
      <w:r w:rsidR="006E3BCA" w:rsidRPr="00B72C43">
        <w:rPr>
          <w:rFonts w:ascii="Tahoma" w:hAnsi="Tahoma" w:cs="Tahoma"/>
          <w:sz w:val="22"/>
          <w:szCs w:val="22"/>
        </w:rPr>
        <w:t> </w:t>
      </w:r>
      <w:r w:rsidR="00B72C43" w:rsidRPr="00B72C43">
        <w:rPr>
          <w:rFonts w:ascii="Tahoma" w:hAnsi="Tahoma" w:cs="Tahoma"/>
          <w:sz w:val="22"/>
          <w:szCs w:val="22"/>
        </w:rPr>
        <w:t>veškerých</w:t>
      </w:r>
      <w:r w:rsidR="00A54991" w:rsidRPr="00B72C43">
        <w:rPr>
          <w:rFonts w:ascii="Tahoma" w:hAnsi="Tahoma" w:cs="Tahoma"/>
          <w:sz w:val="22"/>
          <w:szCs w:val="22"/>
        </w:rPr>
        <w:t xml:space="preserve"> dokument</w:t>
      </w:r>
      <w:r w:rsidR="00B72C43" w:rsidRPr="00B72C43">
        <w:rPr>
          <w:rFonts w:ascii="Tahoma" w:hAnsi="Tahoma" w:cs="Tahoma"/>
          <w:sz w:val="22"/>
          <w:szCs w:val="22"/>
        </w:rPr>
        <w:t>ů</w:t>
      </w:r>
      <w:r w:rsidR="00B72C43">
        <w:rPr>
          <w:rFonts w:ascii="Tahoma" w:hAnsi="Tahoma" w:cs="Tahoma"/>
          <w:sz w:val="22"/>
          <w:szCs w:val="22"/>
        </w:rPr>
        <w:t xml:space="preserve"> uvedených v čl. XII odst. 1 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084856" w:rsidRPr="00080BAF">
        <w:rPr>
          <w:rFonts w:ascii="Tahoma" w:hAnsi="Tahoma" w:cs="Tahoma"/>
          <w:sz w:val="22"/>
          <w:szCs w:val="22"/>
        </w:rPr>
        <w:t>i</w:t>
      </w:r>
      <w:r w:rsidR="006E3BCA">
        <w:rPr>
          <w:rFonts w:ascii="Tahoma" w:hAnsi="Tahoma" w:cs="Tahoma"/>
          <w:sz w:val="22"/>
          <w:szCs w:val="22"/>
        </w:rPr>
        <w:t>, a </w:t>
      </w:r>
      <w:r w:rsidR="00A54991" w:rsidRPr="00080BAF">
        <w:rPr>
          <w:rFonts w:ascii="Tahoma" w:hAnsi="Tahoma" w:cs="Tahoma"/>
          <w:sz w:val="22"/>
          <w:szCs w:val="22"/>
        </w:rPr>
        <w:t>to ve</w:t>
      </w:r>
      <w:r w:rsidR="00336A49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XI</w:t>
      </w:r>
      <w:r w:rsidR="00C2090C">
        <w:rPr>
          <w:rFonts w:ascii="Tahoma" w:hAnsi="Tahoma" w:cs="Tahoma"/>
          <w:sz w:val="22"/>
          <w:szCs w:val="22"/>
        </w:rPr>
        <w:t>II</w:t>
      </w:r>
      <w:r w:rsidR="006E3BCA">
        <w:rPr>
          <w:rFonts w:ascii="Tahoma" w:hAnsi="Tahoma" w:cs="Tahoma"/>
          <w:sz w:val="22"/>
          <w:szCs w:val="22"/>
        </w:rPr>
        <w:t xml:space="preserve"> odst. 1 písm. </w:t>
      </w:r>
      <w:r w:rsidR="00A54991" w:rsidRPr="00080BAF">
        <w:rPr>
          <w:rFonts w:ascii="Tahoma" w:hAnsi="Tahoma" w:cs="Tahoma"/>
          <w:sz w:val="22"/>
          <w:szCs w:val="22"/>
        </w:rPr>
        <w:t>a) této smlouvy.</w:t>
      </w:r>
    </w:p>
    <w:p w14:paraId="448EF949" w14:textId="77777777" w:rsidR="003A63FC" w:rsidRDefault="006C62A5" w:rsidP="003A63FC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084856" w:rsidRPr="00080BAF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084856" w:rsidRPr="00080BAF">
        <w:rPr>
          <w:rFonts w:ascii="Tahoma" w:hAnsi="Tahoma" w:cs="Tahoma"/>
          <w:sz w:val="22"/>
          <w:szCs w:val="22"/>
        </w:rPr>
        <w:t>koordinátora bezpečnosti 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ochrany zdraví při práci na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staveništi po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 xml:space="preserve">dobu přípravy stavby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084856" w:rsidRPr="00080BAF">
        <w:rPr>
          <w:rFonts w:ascii="Tahoma" w:hAnsi="Tahoma" w:cs="Tahoma"/>
          <w:sz w:val="22"/>
          <w:szCs w:val="22"/>
        </w:rPr>
        <w:t xml:space="preserve"> uhrazena </w:t>
      </w:r>
      <w:r w:rsidR="001F73A6" w:rsidRPr="00080BAF">
        <w:rPr>
          <w:rFonts w:ascii="Tahoma" w:hAnsi="Tahoma" w:cs="Tahoma"/>
          <w:sz w:val="22"/>
          <w:szCs w:val="22"/>
        </w:rPr>
        <w:t xml:space="preserve">jednorázově </w:t>
      </w:r>
      <w:r w:rsidR="006E3BCA">
        <w:rPr>
          <w:rFonts w:ascii="Tahoma" w:hAnsi="Tahoma" w:cs="Tahoma"/>
          <w:sz w:val="22"/>
          <w:szCs w:val="22"/>
        </w:rPr>
        <w:t>po </w:t>
      </w:r>
      <w:r w:rsidR="009A6B90">
        <w:rPr>
          <w:rFonts w:ascii="Tahoma" w:hAnsi="Tahoma" w:cs="Tahoma"/>
          <w:sz w:val="22"/>
          <w:szCs w:val="22"/>
        </w:rPr>
        <w:t>zaslání</w:t>
      </w:r>
      <w:r w:rsidR="00084856" w:rsidRPr="00080BAF">
        <w:rPr>
          <w:rFonts w:ascii="Tahoma" w:hAnsi="Tahoma" w:cs="Tahoma"/>
          <w:sz w:val="22"/>
          <w:szCs w:val="22"/>
        </w:rPr>
        <w:t xml:space="preserve"> všech pravomocných rozhodnutí a</w:t>
      </w:r>
      <w:r w:rsidR="006E3BCA">
        <w:rPr>
          <w:rFonts w:ascii="Tahoma" w:hAnsi="Tahoma" w:cs="Tahoma"/>
          <w:sz w:val="22"/>
          <w:szCs w:val="22"/>
        </w:rPr>
        <w:t> </w:t>
      </w:r>
      <w:r w:rsidR="00335314">
        <w:rPr>
          <w:rFonts w:ascii="Tahoma" w:hAnsi="Tahoma" w:cs="Tahoma"/>
          <w:sz w:val="22"/>
          <w:szCs w:val="22"/>
        </w:rPr>
        <w:t xml:space="preserve">po </w:t>
      </w:r>
      <w:r w:rsidR="009747DA">
        <w:rPr>
          <w:rFonts w:ascii="Tahoma" w:hAnsi="Tahoma" w:cs="Tahoma"/>
          <w:sz w:val="22"/>
          <w:szCs w:val="22"/>
        </w:rPr>
        <w:t xml:space="preserve">předání DPS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6E3BCA">
        <w:rPr>
          <w:rFonts w:ascii="Tahoma" w:hAnsi="Tahoma" w:cs="Tahoma"/>
          <w:sz w:val="22"/>
          <w:szCs w:val="22"/>
        </w:rPr>
        <w:t>i, a </w:t>
      </w:r>
      <w:r w:rsidR="00084856" w:rsidRPr="00080BAF">
        <w:rPr>
          <w:rFonts w:ascii="Tahoma" w:hAnsi="Tahoma" w:cs="Tahoma"/>
          <w:sz w:val="22"/>
          <w:szCs w:val="22"/>
        </w:rPr>
        <w:t>to ve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XI</w:t>
      </w:r>
      <w:r w:rsidR="00C2090C">
        <w:rPr>
          <w:rFonts w:ascii="Tahoma" w:hAnsi="Tahoma" w:cs="Tahoma"/>
          <w:sz w:val="22"/>
          <w:szCs w:val="22"/>
        </w:rPr>
        <w:t>II</w:t>
      </w:r>
      <w:r w:rsidR="00084856" w:rsidRPr="00080BAF">
        <w:rPr>
          <w:rFonts w:ascii="Tahoma" w:hAnsi="Tahoma" w:cs="Tahoma"/>
          <w:sz w:val="22"/>
          <w:szCs w:val="22"/>
        </w:rPr>
        <w:t xml:space="preserve"> odst.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1 písm.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b) této smlouvy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1FEBDC2" w14:textId="3BC8EA3F" w:rsidR="00A54991" w:rsidRPr="003A63FC" w:rsidRDefault="006C62A5" w:rsidP="003A63FC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3A63FC">
        <w:rPr>
          <w:rFonts w:ascii="Tahoma" w:hAnsi="Tahoma" w:cs="Tahoma"/>
          <w:sz w:val="22"/>
          <w:szCs w:val="22"/>
        </w:rPr>
        <w:lastRenderedPageBreak/>
        <w:t>Odměn</w:t>
      </w:r>
      <w:r w:rsidR="00A54991" w:rsidRPr="003A63FC">
        <w:rPr>
          <w:rFonts w:ascii="Tahoma" w:hAnsi="Tahoma" w:cs="Tahoma"/>
          <w:sz w:val="22"/>
          <w:szCs w:val="22"/>
        </w:rPr>
        <w:t>a za výkon dozoru</w:t>
      </w:r>
      <w:r w:rsidR="00A67597" w:rsidRPr="003A63FC">
        <w:rPr>
          <w:rFonts w:ascii="Tahoma" w:hAnsi="Tahoma" w:cs="Tahoma"/>
          <w:sz w:val="22"/>
          <w:szCs w:val="22"/>
        </w:rPr>
        <w:t xml:space="preserve"> projektanta</w:t>
      </w:r>
      <w:r w:rsidR="00A54991" w:rsidRPr="003A63FC">
        <w:rPr>
          <w:rFonts w:ascii="Tahoma" w:hAnsi="Tahoma" w:cs="Tahoma"/>
          <w:sz w:val="22"/>
          <w:szCs w:val="22"/>
        </w:rPr>
        <w:t xml:space="preserve"> bude </w:t>
      </w:r>
      <w:r w:rsidR="00656C88" w:rsidRPr="003A63FC">
        <w:rPr>
          <w:rFonts w:ascii="Tahoma" w:hAnsi="Tahoma" w:cs="Tahoma"/>
          <w:sz w:val="22"/>
          <w:szCs w:val="22"/>
        </w:rPr>
        <w:t>p</w:t>
      </w:r>
      <w:r w:rsidR="001349ED" w:rsidRPr="003A63FC">
        <w:rPr>
          <w:rFonts w:ascii="Tahoma" w:hAnsi="Tahoma" w:cs="Tahoma"/>
          <w:sz w:val="22"/>
          <w:szCs w:val="22"/>
        </w:rPr>
        <w:t>říkazník</w:t>
      </w:r>
      <w:r w:rsidR="00656C88" w:rsidRPr="003A63FC">
        <w:rPr>
          <w:rFonts w:ascii="Tahoma" w:hAnsi="Tahoma" w:cs="Tahoma"/>
          <w:sz w:val="22"/>
          <w:szCs w:val="22"/>
        </w:rPr>
        <w:t>ovi</w:t>
      </w:r>
      <w:r w:rsidR="006E3BCA" w:rsidRPr="003A63FC">
        <w:rPr>
          <w:rFonts w:ascii="Tahoma" w:hAnsi="Tahoma" w:cs="Tahoma"/>
          <w:sz w:val="22"/>
          <w:szCs w:val="22"/>
        </w:rPr>
        <w:t xml:space="preserve"> uhrazena jednorázově </w:t>
      </w:r>
      <w:bookmarkStart w:id="35" w:name="_Hlk42257315"/>
      <w:r w:rsidR="006E3BCA" w:rsidRPr="003A63FC">
        <w:rPr>
          <w:rFonts w:ascii="Tahoma" w:hAnsi="Tahoma" w:cs="Tahoma"/>
          <w:sz w:val="22"/>
          <w:szCs w:val="22"/>
        </w:rPr>
        <w:t>po </w:t>
      </w:r>
      <w:r w:rsidR="00A54991" w:rsidRPr="003A63FC">
        <w:rPr>
          <w:rFonts w:ascii="Tahoma" w:hAnsi="Tahoma" w:cs="Tahoma"/>
          <w:sz w:val="22"/>
          <w:szCs w:val="22"/>
        </w:rPr>
        <w:t>dni, od</w:t>
      </w:r>
      <w:r w:rsidR="006E3BCA" w:rsidRPr="003A63FC">
        <w:rPr>
          <w:rFonts w:ascii="Tahoma" w:hAnsi="Tahoma" w:cs="Tahoma"/>
          <w:sz w:val="22"/>
          <w:szCs w:val="22"/>
        </w:rPr>
        <w:t> </w:t>
      </w:r>
      <w:r w:rsidR="00A54991" w:rsidRPr="003A63FC">
        <w:rPr>
          <w:rFonts w:ascii="Tahoma" w:hAnsi="Tahoma" w:cs="Tahoma"/>
          <w:sz w:val="22"/>
          <w:szCs w:val="22"/>
        </w:rPr>
        <w:t>kterého bude v souladu se</w:t>
      </w:r>
      <w:r w:rsidR="006E3BCA" w:rsidRPr="003A63FC">
        <w:rPr>
          <w:rFonts w:ascii="Tahoma" w:hAnsi="Tahoma" w:cs="Tahoma"/>
          <w:sz w:val="22"/>
          <w:szCs w:val="22"/>
        </w:rPr>
        <w:t> </w:t>
      </w:r>
      <w:r w:rsidR="00A54991" w:rsidRPr="003A63FC">
        <w:rPr>
          <w:rFonts w:ascii="Tahoma" w:hAnsi="Tahoma" w:cs="Tahoma"/>
          <w:sz w:val="22"/>
          <w:szCs w:val="22"/>
        </w:rPr>
        <w:t>stavebním zákonem možné započít</w:t>
      </w:r>
      <w:r w:rsidR="006E3BCA" w:rsidRPr="003A63FC">
        <w:rPr>
          <w:rFonts w:ascii="Tahoma" w:hAnsi="Tahoma" w:cs="Tahoma"/>
          <w:sz w:val="22"/>
          <w:szCs w:val="22"/>
        </w:rPr>
        <w:t xml:space="preserve"> s trvalým užíváním stavby</w:t>
      </w:r>
      <w:r w:rsidR="00A54991" w:rsidRPr="003A63FC">
        <w:rPr>
          <w:rFonts w:ascii="Tahoma" w:hAnsi="Tahoma" w:cs="Tahoma"/>
          <w:sz w:val="22"/>
          <w:szCs w:val="22"/>
        </w:rPr>
        <w:t xml:space="preserve">, </w:t>
      </w:r>
      <w:bookmarkEnd w:id="35"/>
      <w:r w:rsidR="00A54991" w:rsidRPr="003A63FC">
        <w:rPr>
          <w:rFonts w:ascii="Tahoma" w:hAnsi="Tahoma" w:cs="Tahoma"/>
          <w:sz w:val="22"/>
          <w:szCs w:val="22"/>
        </w:rPr>
        <w:t>a</w:t>
      </w:r>
      <w:r w:rsidR="006E3BCA" w:rsidRPr="003A63FC">
        <w:rPr>
          <w:rFonts w:ascii="Tahoma" w:hAnsi="Tahoma" w:cs="Tahoma"/>
          <w:sz w:val="22"/>
          <w:szCs w:val="22"/>
        </w:rPr>
        <w:t> </w:t>
      </w:r>
      <w:r w:rsidR="00A54991" w:rsidRPr="003A63FC">
        <w:rPr>
          <w:rFonts w:ascii="Tahoma" w:hAnsi="Tahoma" w:cs="Tahoma"/>
          <w:sz w:val="22"/>
          <w:szCs w:val="22"/>
        </w:rPr>
        <w:t>to ve</w:t>
      </w:r>
      <w:r w:rsidR="006E3BCA" w:rsidRPr="003A63FC">
        <w:rPr>
          <w:rFonts w:ascii="Tahoma" w:hAnsi="Tahoma" w:cs="Tahoma"/>
          <w:sz w:val="22"/>
          <w:szCs w:val="22"/>
        </w:rPr>
        <w:t> </w:t>
      </w:r>
      <w:r w:rsidR="00A54991" w:rsidRPr="003A63FC">
        <w:rPr>
          <w:rFonts w:ascii="Tahoma" w:hAnsi="Tahoma" w:cs="Tahoma"/>
          <w:sz w:val="22"/>
          <w:szCs w:val="22"/>
        </w:rPr>
        <w:t>výši stanovené v čl.</w:t>
      </w:r>
      <w:r w:rsidR="006E3BCA" w:rsidRPr="003A63FC">
        <w:rPr>
          <w:rFonts w:ascii="Tahoma" w:hAnsi="Tahoma" w:cs="Tahoma"/>
          <w:sz w:val="22"/>
          <w:szCs w:val="22"/>
        </w:rPr>
        <w:t> </w:t>
      </w:r>
      <w:r w:rsidR="00A54991" w:rsidRPr="003A63FC">
        <w:rPr>
          <w:rFonts w:ascii="Tahoma" w:hAnsi="Tahoma" w:cs="Tahoma"/>
          <w:sz w:val="22"/>
          <w:szCs w:val="22"/>
        </w:rPr>
        <w:t>XI</w:t>
      </w:r>
      <w:r w:rsidR="00C2090C" w:rsidRPr="003A63FC">
        <w:rPr>
          <w:rFonts w:ascii="Tahoma" w:hAnsi="Tahoma" w:cs="Tahoma"/>
          <w:sz w:val="22"/>
          <w:szCs w:val="22"/>
        </w:rPr>
        <w:t>II</w:t>
      </w:r>
      <w:r w:rsidR="00A54991" w:rsidRPr="003A63FC">
        <w:rPr>
          <w:rFonts w:ascii="Tahoma" w:hAnsi="Tahoma" w:cs="Tahoma"/>
          <w:sz w:val="22"/>
          <w:szCs w:val="22"/>
        </w:rPr>
        <w:t xml:space="preserve"> odst.</w:t>
      </w:r>
      <w:r w:rsidR="006E3BCA" w:rsidRPr="003A63FC">
        <w:rPr>
          <w:rFonts w:ascii="Tahoma" w:hAnsi="Tahoma" w:cs="Tahoma"/>
          <w:sz w:val="22"/>
          <w:szCs w:val="22"/>
        </w:rPr>
        <w:t> 1 písm. </w:t>
      </w:r>
      <w:r w:rsidR="00084856" w:rsidRPr="003A63FC">
        <w:rPr>
          <w:rFonts w:ascii="Tahoma" w:hAnsi="Tahoma" w:cs="Tahoma"/>
          <w:sz w:val="22"/>
          <w:szCs w:val="22"/>
        </w:rPr>
        <w:t>c</w:t>
      </w:r>
      <w:r w:rsidR="00A54991" w:rsidRPr="003A63FC">
        <w:rPr>
          <w:rFonts w:ascii="Tahoma" w:hAnsi="Tahoma" w:cs="Tahoma"/>
          <w:sz w:val="22"/>
          <w:szCs w:val="22"/>
        </w:rPr>
        <w:t>) této smlouvy.</w:t>
      </w:r>
    </w:p>
    <w:p w14:paraId="3C7A7FE6" w14:textId="1CF1CD0F" w:rsidR="00A54991" w:rsidRPr="00080BAF" w:rsidRDefault="00B1574A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příkazník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y budou faktury, které budou mít náležitosti daňového dokladu dle zákona </w:t>
      </w:r>
      <w:r w:rsidR="002E7429" w:rsidRPr="00080BAF">
        <w:rPr>
          <w:rFonts w:ascii="Tahoma" w:hAnsi="Tahoma" w:cs="Tahoma"/>
          <w:sz w:val="22"/>
          <w:szCs w:val="22"/>
        </w:rPr>
        <w:t>o</w:t>
      </w:r>
      <w:r w:rsidR="006E3BCA">
        <w:rPr>
          <w:rFonts w:ascii="Tahoma" w:hAnsi="Tahoma" w:cs="Tahoma"/>
          <w:sz w:val="22"/>
          <w:szCs w:val="22"/>
        </w:rPr>
        <w:t> </w:t>
      </w:r>
      <w:r w:rsidR="002E7429" w:rsidRPr="00080BAF">
        <w:rPr>
          <w:rFonts w:ascii="Tahoma" w:hAnsi="Tahoma" w:cs="Tahoma"/>
          <w:sz w:val="22"/>
          <w:szCs w:val="22"/>
        </w:rPr>
        <w:t>DPH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náležitosti stanovené</w:t>
      </w:r>
      <w:r w:rsidR="00656C88" w:rsidRPr="00080BAF">
        <w:rPr>
          <w:rFonts w:ascii="Tahoma" w:hAnsi="Tahoma" w:cs="Tahoma"/>
          <w:sz w:val="22"/>
          <w:szCs w:val="22"/>
        </w:rPr>
        <w:t xml:space="preserve"> obecně závaznými právními předpisy</w:t>
      </w:r>
      <w:r w:rsidR="00A54991" w:rsidRPr="00080BAF">
        <w:rPr>
          <w:rFonts w:ascii="Tahoma" w:hAnsi="Tahoma" w:cs="Tahoma"/>
          <w:sz w:val="22"/>
          <w:szCs w:val="22"/>
        </w:rPr>
        <w:t xml:space="preserve"> (dále jen „faktura“). </w:t>
      </w:r>
      <w:r w:rsidRPr="00B711BE">
        <w:rPr>
          <w:rFonts w:ascii="Tahoma" w:hAnsi="Tahoma" w:cs="Tahoma"/>
          <w:sz w:val="22"/>
          <w:szCs w:val="22"/>
        </w:rPr>
        <w:t xml:space="preserve">Není-li </w:t>
      </w:r>
      <w:r>
        <w:rPr>
          <w:rFonts w:ascii="Tahoma" w:hAnsi="Tahoma" w:cs="Tahoma"/>
          <w:sz w:val="22"/>
          <w:szCs w:val="22"/>
        </w:rPr>
        <w:t>příka</w:t>
      </w:r>
      <w:r w:rsidR="006F63BC">
        <w:rPr>
          <w:rFonts w:ascii="Tahoma" w:hAnsi="Tahoma" w:cs="Tahoma"/>
          <w:sz w:val="22"/>
          <w:szCs w:val="22"/>
        </w:rPr>
        <w:t>zník</w:t>
      </w:r>
      <w:r w:rsidRPr="00B711BE">
        <w:rPr>
          <w:rFonts w:ascii="Tahoma" w:hAnsi="Tahoma" w:cs="Tahoma"/>
          <w:sz w:val="22"/>
          <w:szCs w:val="22"/>
        </w:rPr>
        <w:t xml:space="preserve">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r>
        <w:rPr>
          <w:rFonts w:ascii="Tahoma" w:hAnsi="Tahoma" w:cs="Tahoma"/>
          <w:sz w:val="22"/>
          <w:szCs w:val="22"/>
        </w:rPr>
        <w:t xml:space="preserve">.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42898195" w14:textId="76659B72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číslo smlouvy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>, číslo veřejné zakázky</w:t>
      </w:r>
      <w:r w:rsidR="003477B0">
        <w:rPr>
          <w:rFonts w:ascii="Tahoma" w:hAnsi="Tahoma" w:cs="Tahoma"/>
          <w:sz w:val="22"/>
          <w:szCs w:val="22"/>
        </w:rPr>
        <w:t>,</w:t>
      </w:r>
    </w:p>
    <w:p w14:paraId="303D019A" w14:textId="426975E7" w:rsidR="00A54991" w:rsidRPr="00080BAF" w:rsidRDefault="006E3BCA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předmět smlouvy, tj. </w:t>
      </w:r>
      <w:r w:rsidR="00A54991" w:rsidRPr="00080BAF">
        <w:rPr>
          <w:rFonts w:ascii="Tahoma" w:hAnsi="Tahoma" w:cs="Tahoma"/>
          <w:sz w:val="22"/>
          <w:szCs w:val="22"/>
        </w:rPr>
        <w:t xml:space="preserve">text „výkon inženýrské činnosti pro stavbu </w:t>
      </w:r>
      <w:r w:rsidR="004559B8">
        <w:rPr>
          <w:rFonts w:ascii="Tahoma" w:hAnsi="Tahoma" w:cs="Tahoma"/>
          <w:sz w:val="22"/>
          <w:szCs w:val="22"/>
        </w:rPr>
        <w:t>VÝMĚNA STŘEŠNÍ KRYTINY</w:t>
      </w:r>
      <w:r w:rsidR="004559B8" w:rsidRPr="00080BAF">
        <w:rPr>
          <w:rFonts w:ascii="Tahoma" w:hAnsi="Tahoma" w:cs="Tahoma"/>
          <w:sz w:val="22"/>
          <w:szCs w:val="22"/>
        </w:rPr>
        <w:t xml:space="preserve">“ </w:t>
      </w:r>
      <w:r w:rsidR="00A54991" w:rsidRPr="00080BAF">
        <w:rPr>
          <w:rFonts w:ascii="Tahoma" w:hAnsi="Tahoma" w:cs="Tahoma"/>
          <w:sz w:val="22"/>
          <w:szCs w:val="22"/>
        </w:rPr>
        <w:t xml:space="preserve">nebo </w:t>
      </w:r>
      <w:r w:rsidR="00D87C25" w:rsidRPr="00080BAF">
        <w:rPr>
          <w:rFonts w:ascii="Tahoma" w:hAnsi="Tahoma" w:cs="Tahoma"/>
          <w:sz w:val="22"/>
          <w:szCs w:val="22"/>
        </w:rPr>
        <w:t xml:space="preserve">text „výkon </w:t>
      </w:r>
      <w:r w:rsidR="00237A78">
        <w:rPr>
          <w:rFonts w:ascii="Tahoma" w:hAnsi="Tahoma" w:cs="Tahoma"/>
          <w:sz w:val="22"/>
          <w:szCs w:val="22"/>
        </w:rPr>
        <w:t xml:space="preserve">činnosti </w:t>
      </w:r>
      <w:r w:rsidR="00D87C2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="004559B8">
        <w:rPr>
          <w:rFonts w:ascii="Tahoma" w:hAnsi="Tahoma" w:cs="Tahoma"/>
          <w:sz w:val="22"/>
          <w:szCs w:val="22"/>
        </w:rPr>
        <w:t>VÝMĚNA STŘEŠNÍ KRYTINY</w:t>
      </w:r>
      <w:r w:rsidR="00D87C25" w:rsidRPr="00080BAF">
        <w:rPr>
          <w:rFonts w:ascii="Tahoma" w:hAnsi="Tahoma" w:cs="Tahoma"/>
          <w:sz w:val="22"/>
          <w:szCs w:val="22"/>
        </w:rPr>
        <w:t xml:space="preserve">“ nebo </w:t>
      </w:r>
      <w:r w:rsidR="00A54991" w:rsidRPr="00080BAF">
        <w:rPr>
          <w:rFonts w:ascii="Tahoma" w:hAnsi="Tahoma" w:cs="Tahoma"/>
          <w:sz w:val="22"/>
          <w:szCs w:val="22"/>
        </w:rPr>
        <w:t>text „výkon dozoru</w:t>
      </w:r>
      <w:r w:rsidR="00A67597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pro stavbu</w:t>
      </w:r>
      <w:r w:rsidR="004559B8" w:rsidRPr="00080BAF">
        <w:rPr>
          <w:rFonts w:ascii="Tahoma" w:hAnsi="Tahoma" w:cs="Tahoma"/>
          <w:sz w:val="22"/>
          <w:szCs w:val="22"/>
        </w:rPr>
        <w:t xml:space="preserve"> </w:t>
      </w:r>
      <w:r w:rsidR="004559B8">
        <w:rPr>
          <w:rFonts w:ascii="Tahoma" w:hAnsi="Tahoma" w:cs="Tahoma"/>
          <w:sz w:val="22"/>
          <w:szCs w:val="22"/>
        </w:rPr>
        <w:t>VÝMĚNA STŘEŠNÍ KRYTINY</w:t>
      </w:r>
      <w:r w:rsidR="00A54991" w:rsidRPr="00080BAF">
        <w:rPr>
          <w:rFonts w:ascii="Tahoma" w:hAnsi="Tahoma" w:cs="Tahoma"/>
          <w:sz w:val="22"/>
          <w:szCs w:val="22"/>
        </w:rPr>
        <w:t>“,</w:t>
      </w:r>
    </w:p>
    <w:p w14:paraId="2F734DEF" w14:textId="77777777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6760F6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E3BCA">
        <w:rPr>
          <w:rFonts w:ascii="Tahoma" w:hAnsi="Tahoma" w:cs="Tahoma"/>
          <w:sz w:val="22"/>
          <w:szCs w:val="22"/>
        </w:rPr>
        <w:t xml:space="preserve"> povinen o </w:t>
      </w:r>
      <w:r w:rsidRPr="00080BAF">
        <w:rPr>
          <w:rFonts w:ascii="Tahoma" w:hAnsi="Tahoma" w:cs="Tahoma"/>
          <w:sz w:val="22"/>
          <w:szCs w:val="22"/>
        </w:rPr>
        <w:t>t</w:t>
      </w:r>
      <w:r w:rsidR="006E3BCA">
        <w:rPr>
          <w:rFonts w:ascii="Tahoma" w:hAnsi="Tahoma" w:cs="Tahoma"/>
          <w:sz w:val="22"/>
          <w:szCs w:val="22"/>
        </w:rPr>
        <w:t>éto skutečnosti v souladu s čl. </w:t>
      </w:r>
      <w:r w:rsidRPr="00080BAF">
        <w:rPr>
          <w:rFonts w:ascii="Tahoma" w:hAnsi="Tahoma" w:cs="Tahoma"/>
          <w:sz w:val="22"/>
          <w:szCs w:val="22"/>
        </w:rPr>
        <w:t>II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39374D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39374D" w:rsidRPr="00080BAF">
        <w:rPr>
          <w:rFonts w:ascii="Tahoma" w:hAnsi="Tahoma" w:cs="Tahoma"/>
          <w:sz w:val="22"/>
          <w:szCs w:val="22"/>
        </w:rPr>
        <w:t>3</w:t>
      </w:r>
      <w:r w:rsidRPr="00080BAF">
        <w:rPr>
          <w:rFonts w:ascii="Tahoma" w:hAnsi="Tahoma" w:cs="Tahoma"/>
          <w:sz w:val="22"/>
          <w:szCs w:val="22"/>
        </w:rPr>
        <w:t xml:space="preserve"> této smlouvy informovat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75818D42" w14:textId="77777777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0615091A" w14:textId="59752C7E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700AE21D" w14:textId="27E2DB47" w:rsidR="00A54991" w:rsidRPr="00080BAF" w:rsidRDefault="00A54991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faktury </w:t>
      </w:r>
      <w:r w:rsidRPr="00802E73">
        <w:rPr>
          <w:rFonts w:ascii="Tahoma" w:hAnsi="Tahoma" w:cs="Tahoma"/>
          <w:sz w:val="22"/>
          <w:szCs w:val="22"/>
        </w:rPr>
        <w:t>činí 30 kal</w:t>
      </w:r>
      <w:r w:rsidRPr="00080BAF">
        <w:rPr>
          <w:rFonts w:ascii="Tahoma" w:hAnsi="Tahoma" w:cs="Tahoma"/>
          <w:sz w:val="22"/>
          <w:szCs w:val="22"/>
        </w:rPr>
        <w:t xml:space="preserve">endářních dnů ode dne doručení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i. Doručení faktury se provede </w:t>
      </w:r>
      <w:r w:rsidRPr="004559B8">
        <w:rPr>
          <w:rFonts w:ascii="Tahoma" w:hAnsi="Tahoma" w:cs="Tahoma"/>
          <w:sz w:val="22"/>
          <w:szCs w:val="22"/>
        </w:rPr>
        <w:t xml:space="preserve">osobně </w:t>
      </w:r>
      <w:r w:rsidR="008241FD" w:rsidRPr="004559B8">
        <w:rPr>
          <w:rFonts w:ascii="Tahoma" w:hAnsi="Tahoma" w:cs="Tahoma"/>
          <w:sz w:val="22"/>
          <w:szCs w:val="22"/>
        </w:rPr>
        <w:t xml:space="preserve">na </w:t>
      </w:r>
      <w:r w:rsidR="004559B8" w:rsidRPr="004559B8">
        <w:rPr>
          <w:rFonts w:ascii="Tahoma" w:hAnsi="Tahoma" w:cs="Tahoma"/>
          <w:sz w:val="22"/>
          <w:szCs w:val="22"/>
        </w:rPr>
        <w:t xml:space="preserve">sekretariát </w:t>
      </w:r>
      <w:r w:rsidR="00656C88" w:rsidRPr="004559B8">
        <w:rPr>
          <w:rFonts w:ascii="Tahoma" w:hAnsi="Tahoma" w:cs="Tahoma"/>
          <w:sz w:val="22"/>
          <w:szCs w:val="22"/>
        </w:rPr>
        <w:t>p</w:t>
      </w:r>
      <w:r w:rsidR="001349ED" w:rsidRPr="004559B8">
        <w:rPr>
          <w:rFonts w:ascii="Tahoma" w:hAnsi="Tahoma" w:cs="Tahoma"/>
          <w:sz w:val="22"/>
          <w:szCs w:val="22"/>
        </w:rPr>
        <w:t>říkazce</w:t>
      </w:r>
      <w:r w:rsidR="008241FD" w:rsidRPr="004559B8">
        <w:rPr>
          <w:rFonts w:ascii="Tahoma" w:hAnsi="Tahoma" w:cs="Tahoma"/>
          <w:sz w:val="22"/>
          <w:szCs w:val="22"/>
        </w:rPr>
        <w:t>,</w:t>
      </w:r>
      <w:r w:rsidR="00722A52" w:rsidRPr="004559B8">
        <w:rPr>
          <w:rFonts w:ascii="Tahoma" w:hAnsi="Tahoma" w:cs="Tahoma"/>
          <w:sz w:val="22"/>
          <w:szCs w:val="22"/>
        </w:rPr>
        <w:t xml:space="preserve"> nebo</w:t>
      </w:r>
      <w:r w:rsidRPr="004559B8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doručenkou prostřednictvím provozovatele poštovních služeb</w:t>
      </w:r>
      <w:r w:rsidR="008241FD">
        <w:rPr>
          <w:rFonts w:ascii="Tahoma" w:hAnsi="Tahoma" w:cs="Tahoma"/>
          <w:sz w:val="22"/>
          <w:szCs w:val="22"/>
        </w:rPr>
        <w:t xml:space="preserve">, </w:t>
      </w:r>
      <w:r w:rsidR="00A21D20">
        <w:rPr>
          <w:rFonts w:ascii="Tahoma" w:hAnsi="Tahoma" w:cs="Tahoma"/>
          <w:sz w:val="22"/>
          <w:szCs w:val="22"/>
        </w:rPr>
        <w:t xml:space="preserve">nebo </w:t>
      </w:r>
      <w:r w:rsidR="008241FD">
        <w:rPr>
          <w:rFonts w:ascii="Tahoma" w:hAnsi="Tahoma" w:cs="Tahoma"/>
          <w:sz w:val="22"/>
          <w:szCs w:val="22"/>
        </w:rPr>
        <w:t>elektronicky na e</w:t>
      </w:r>
      <w:r w:rsidR="008241FD">
        <w:rPr>
          <w:rFonts w:ascii="Tahoma" w:hAnsi="Tahoma" w:cs="Tahoma"/>
          <w:sz w:val="22"/>
          <w:szCs w:val="22"/>
        </w:rPr>
        <w:noBreakHyphen/>
        <w:t xml:space="preserve">mail </w:t>
      </w:r>
      <w:r w:rsidR="004559B8">
        <w:rPr>
          <w:rFonts w:ascii="Tahoma" w:hAnsi="Tahoma" w:cs="Tahoma"/>
          <w:sz w:val="22"/>
          <w:szCs w:val="22"/>
        </w:rPr>
        <w:t xml:space="preserve">mail@ghluci.cz, </w:t>
      </w:r>
      <w:r w:rsidR="008241FD">
        <w:rPr>
          <w:rFonts w:ascii="Tahoma" w:hAnsi="Tahoma" w:cs="Tahoma"/>
          <w:sz w:val="22"/>
          <w:szCs w:val="22"/>
        </w:rPr>
        <w:t>nebo do datové schránky</w:t>
      </w:r>
      <w:r w:rsidR="00AC7770">
        <w:rPr>
          <w:rFonts w:ascii="Tahoma" w:hAnsi="Tahoma" w:cs="Tahoma"/>
          <w:sz w:val="22"/>
          <w:szCs w:val="22"/>
        </w:rPr>
        <w:t xml:space="preserve"> příkazce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22AF3133" w14:textId="77777777" w:rsidR="00A54991" w:rsidRPr="00CE2833" w:rsidRDefault="006E3BCA" w:rsidP="00AA2B28">
      <w:pPr>
        <w:pStyle w:val="OdstavecSmlouvy"/>
        <w:numPr>
          <w:ilvl w:val="0"/>
          <w:numId w:val="37"/>
        </w:numPr>
        <w:spacing w:before="12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Nebude</w:t>
      </w:r>
      <w:r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>li faktura obsahovat některou povinnou nebo dohodnutou náležitost nebo bude</w:t>
      </w:r>
      <w:r>
        <w:rPr>
          <w:rFonts w:ascii="Tahoma" w:hAnsi="Tahoma" w:cs="Tahoma"/>
          <w:sz w:val="22"/>
          <w:szCs w:val="22"/>
        </w:rPr>
        <w:noBreakHyphen/>
        <w:t>li</w:t>
      </w:r>
      <w:r w:rsidR="00A54991" w:rsidRPr="00080BAF">
        <w:rPr>
          <w:rFonts w:ascii="Tahoma" w:hAnsi="Tahoma" w:cs="Tahoma"/>
          <w:sz w:val="22"/>
          <w:szCs w:val="22"/>
        </w:rPr>
        <w:t xml:space="preserve"> chybně vyúčtována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nebo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 xml:space="preserve"> oprávněn fakturu před uplynutím lhůty splatnosti vrátit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k provedení opravy s vyznačením důvodu vrácení.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příkazci</w:t>
      </w:r>
      <w:r w:rsidR="00A54991"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="00A54991"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="00A54991" w:rsidRPr="00080BAF">
        <w:rPr>
          <w:rFonts w:ascii="Tahoma" w:hAnsi="Tahoma" w:cs="Tahoma"/>
          <w:sz w:val="22"/>
          <w:szCs w:val="22"/>
        </w:rPr>
        <w:t xml:space="preserve"> lhůta splatnosti běží opět ode</w:t>
      </w:r>
      <w:r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="00A54991" w:rsidRPr="00080BAF">
        <w:rPr>
          <w:rFonts w:ascii="Tahoma" w:hAnsi="Tahoma" w:cs="Tahoma"/>
          <w:sz w:val="22"/>
          <w:szCs w:val="22"/>
        </w:rPr>
        <w:t xml:space="preserve"> faktury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</w:t>
      </w:r>
      <w:r w:rsidR="00656C88" w:rsidRPr="00080BAF">
        <w:rPr>
          <w:rFonts w:ascii="Tahoma" w:hAnsi="Tahoma" w:cs="Tahoma"/>
          <w:sz w:val="22"/>
          <w:szCs w:val="22"/>
        </w:rPr>
        <w:t>íkazc</w:t>
      </w:r>
      <w:r w:rsidR="00A54991" w:rsidRPr="00080BAF">
        <w:rPr>
          <w:rFonts w:ascii="Tahoma" w:hAnsi="Tahoma" w:cs="Tahoma"/>
          <w:sz w:val="22"/>
          <w:szCs w:val="22"/>
        </w:rPr>
        <w:t>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Příkazník je povinen doručit příkazci opravenou fakturu do 3 dnů po obdržení příkazcem vrácené vadné faktury.</w:t>
      </w:r>
    </w:p>
    <w:p w14:paraId="35FF3C62" w14:textId="77777777" w:rsidR="00A54991" w:rsidRPr="00080BAF" w:rsidRDefault="00A54991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Povinnost zaplatit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u je splněna dnem odepsání příslušné částky z účtu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BBC40B0" w14:textId="77777777" w:rsidR="0027622E" w:rsidRPr="00080BAF" w:rsidRDefault="008241FD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příkazník plátcem DPH, uplatní 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27622E" w:rsidRPr="00080BAF">
        <w:rPr>
          <w:rFonts w:ascii="Tahoma" w:hAnsi="Tahoma" w:cs="Tahoma"/>
          <w:sz w:val="22"/>
          <w:szCs w:val="22"/>
        </w:rPr>
        <w:t xml:space="preserve"> institut zvláštního způsobu zaj</w:t>
      </w:r>
      <w:r w:rsidR="006E3BCA">
        <w:rPr>
          <w:rFonts w:ascii="Tahoma" w:hAnsi="Tahoma" w:cs="Tahoma"/>
          <w:sz w:val="22"/>
          <w:szCs w:val="22"/>
        </w:rPr>
        <w:t>ištění daně dle § 109a zákona o </w:t>
      </w:r>
      <w:r w:rsidR="0027622E" w:rsidRPr="00080BAF">
        <w:rPr>
          <w:rFonts w:ascii="Tahoma" w:hAnsi="Tahoma" w:cs="Tahoma"/>
          <w:sz w:val="22"/>
          <w:szCs w:val="22"/>
        </w:rPr>
        <w:t>DPH 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</w:t>
      </w:r>
      <w:r w:rsidR="006E3BCA">
        <w:rPr>
          <w:rFonts w:ascii="Tahoma" w:hAnsi="Tahoma" w:cs="Tahoma"/>
          <w:sz w:val="22"/>
          <w:szCs w:val="22"/>
        </w:rPr>
        <w:t xml:space="preserve">ni z přidané hodnoty </w:t>
      </w:r>
      <w:r w:rsidR="0027622E" w:rsidRPr="00080BAF">
        <w:rPr>
          <w:rFonts w:ascii="Tahoma" w:hAnsi="Tahoma" w:cs="Tahoma"/>
          <w:sz w:val="22"/>
          <w:szCs w:val="22"/>
        </w:rPr>
        <w:t xml:space="preserve">uhradí v termínu splatnosti faktury stanoveném dle smlouvy přímo na osobní depozitní účet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27622E" w:rsidRPr="00080BAF">
        <w:rPr>
          <w:rFonts w:ascii="Tahoma" w:hAnsi="Tahoma" w:cs="Tahoma"/>
          <w:sz w:val="22"/>
          <w:szCs w:val="22"/>
        </w:rPr>
        <w:t xml:space="preserve"> vedený u místně příslušného správce daně v případě, že</w:t>
      </w:r>
      <w:r w:rsidR="006E3BCA">
        <w:rPr>
          <w:rFonts w:ascii="Tahoma" w:hAnsi="Tahoma" w:cs="Tahoma"/>
          <w:sz w:val="22"/>
          <w:szCs w:val="22"/>
        </w:rPr>
        <w:t>:</w:t>
      </w:r>
    </w:p>
    <w:p w14:paraId="200A658C" w14:textId="77777777" w:rsidR="0027622E" w:rsidRPr="00080BAF" w:rsidRDefault="51969EC1" w:rsidP="00AA2B28">
      <w:pPr>
        <w:numPr>
          <w:ilvl w:val="1"/>
          <w:numId w:val="26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 xml:space="preserve">ke dni uskutečnění zdanitelného plnění zveřejněn v aplikaci „Registr DPH“ jako nespolehlivý plátce </w:t>
      </w:r>
      <w:r w:rsidR="5BE2BDE5" w:rsidRPr="4E220982">
        <w:rPr>
          <w:rFonts w:ascii="Tahoma" w:hAnsi="Tahoma" w:cs="Tahoma"/>
          <w:sz w:val="22"/>
          <w:szCs w:val="22"/>
        </w:rPr>
        <w:t>nebo</w:t>
      </w:r>
    </w:p>
    <w:p w14:paraId="49E67BE2" w14:textId="12AFB8B1" w:rsidR="0027622E" w:rsidRPr="00FB798F" w:rsidRDefault="51969EC1" w:rsidP="006F2684">
      <w:pPr>
        <w:numPr>
          <w:ilvl w:val="1"/>
          <w:numId w:val="26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 xml:space="preserve">ke dni uskutečnění zdanitelného plnění </w:t>
      </w:r>
      <w:r w:rsidR="61358639" w:rsidRPr="00FB798F">
        <w:rPr>
          <w:rFonts w:ascii="Tahoma" w:hAnsi="Tahoma" w:cs="Tahoma"/>
          <w:sz w:val="22"/>
          <w:szCs w:val="22"/>
        </w:rPr>
        <w:t>v insolvenčním řízení</w:t>
      </w:r>
      <w:ins w:id="36" w:author="Andrea Cahelová" w:date="2025-11-19T13:38:00Z">
        <w:r w:rsidR="006F2684" w:rsidRPr="00FB798F">
          <w:rPr>
            <w:rFonts w:ascii="Tahoma" w:hAnsi="Tahoma" w:cs="Tahoma"/>
            <w:sz w:val="22"/>
            <w:szCs w:val="22"/>
          </w:rPr>
          <w:t>.</w:t>
        </w:r>
      </w:ins>
      <w:r w:rsidR="61358639" w:rsidRPr="00FB798F">
        <w:rPr>
          <w:rFonts w:ascii="Tahoma" w:hAnsi="Tahoma" w:cs="Tahoma"/>
          <w:sz w:val="22"/>
          <w:szCs w:val="22"/>
        </w:rPr>
        <w:t>, nebo</w:t>
      </w:r>
    </w:p>
    <w:p w14:paraId="2A2B66A4" w14:textId="25FC45DE" w:rsidR="0027622E" w:rsidRPr="00FB798F" w:rsidRDefault="61358639" w:rsidP="006F2684">
      <w:pPr>
        <w:numPr>
          <w:ilvl w:val="1"/>
          <w:numId w:val="26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FB798F">
        <w:rPr>
          <w:rFonts w:ascii="Tahoma" w:hAnsi="Tahoma" w:cs="Tahoma"/>
          <w:sz w:val="22"/>
          <w:szCs w:val="22"/>
        </w:rPr>
        <w:t>bankovní účet příkazníka určený k úhradě plnění, uvedený na faktuře, nebude správcem daně zveřejněn v aplikaci „Registr DPH“.</w:t>
      </w:r>
    </w:p>
    <w:p w14:paraId="1B6D17B5" w14:textId="77777777" w:rsidR="00FB798F" w:rsidRDefault="00FB798F" w:rsidP="006F2684">
      <w:pPr>
        <w:tabs>
          <w:tab w:val="left" w:pos="714"/>
        </w:tabs>
        <w:spacing w:before="60"/>
        <w:ind w:left="357"/>
        <w:jc w:val="both"/>
        <w:rPr>
          <w:rFonts w:ascii="Tahoma" w:hAnsi="Tahoma" w:cs="Tahoma"/>
          <w:sz w:val="22"/>
          <w:szCs w:val="22"/>
        </w:rPr>
      </w:pPr>
    </w:p>
    <w:p w14:paraId="5E0D7DBD" w14:textId="719926A9" w:rsidR="0027622E" w:rsidRPr="00080BAF" w:rsidRDefault="007775E6" w:rsidP="006F2684">
      <w:pPr>
        <w:tabs>
          <w:tab w:val="left" w:pos="714"/>
        </w:tabs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</w:rPr>
        <w:t>Příkazce</w:t>
      </w:r>
      <w:r w:rsidR="0027622E" w:rsidRPr="00080BAF">
        <w:rPr>
          <w:rFonts w:ascii="Tahoma" w:hAnsi="Tahoma" w:cs="Tahoma"/>
          <w:sz w:val="22"/>
          <w:szCs w:val="22"/>
        </w:rPr>
        <w:t xml:space="preserve"> nenese odpovědnost za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případné penále</w:t>
      </w:r>
      <w:r w:rsidR="006E3BCA"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 xml:space="preserve">jiné postihy vyměřené či stanovené správcem daně </w:t>
      </w:r>
      <w:r w:rsidR="00CC6782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27622E" w:rsidRPr="00080BAF">
        <w:rPr>
          <w:rFonts w:ascii="Tahoma" w:hAnsi="Tahoma" w:cs="Tahoma"/>
          <w:sz w:val="22"/>
          <w:szCs w:val="22"/>
        </w:rPr>
        <w:t xml:space="preserve"> v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souvislosti s potenciálně pozdní úhradou DPH, tj.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po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datu splatnosti této daně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8E4457F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XV.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Práva a povinnosti </w:t>
      </w:r>
      <w:r w:rsidR="008172C8">
        <w:rPr>
          <w:rFonts w:ascii="Tahoma" w:hAnsi="Tahoma" w:cs="Tahoma"/>
          <w:sz w:val="22"/>
          <w:szCs w:val="22"/>
        </w:rPr>
        <w:t>smluvních stran</w:t>
      </w:r>
    </w:p>
    <w:p w14:paraId="584AF2F9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přizvat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A54991" w:rsidRPr="00080BAF">
        <w:rPr>
          <w:rFonts w:ascii="Tahoma" w:hAnsi="Tahoma" w:cs="Tahoma"/>
          <w:sz w:val="22"/>
          <w:szCs w:val="22"/>
        </w:rPr>
        <w:t xml:space="preserve"> ke všem rozhodujícím jednáním týkajícím se stavby a její realizace, resp. předat mu neprodleně zápis nebo informace o jednáních, kterých se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nezúčastnil.</w:t>
      </w:r>
    </w:p>
    <w:p w14:paraId="4E58327E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zúčastní předání staveniště zhotoviteli stavby, přejímacího řízení stavby od zhotovitele a závěrečné kontrolní prohlídky stavby konané stavebním úřadem ve smyslu stavebního zákona s právem rozhodovacím.</w:t>
      </w:r>
    </w:p>
    <w:p w14:paraId="2895E52A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v rozsahu nevyhnutelně potřebném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pomoc při zajištění podkladů, doplňujících údajů, upřesnění vyjádření a stanovisek, jejichž potřeba vznikne v průběhu plnění této smlouvy. Tuto pomoc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6E3BCA">
        <w:rPr>
          <w:rFonts w:ascii="Tahoma" w:hAnsi="Tahoma" w:cs="Tahoma"/>
          <w:sz w:val="22"/>
          <w:szCs w:val="22"/>
        </w:rPr>
        <w:t xml:space="preserve"> ve </w:t>
      </w:r>
      <w:r w:rsidR="00A54991" w:rsidRPr="00080BAF">
        <w:rPr>
          <w:rFonts w:ascii="Tahoma" w:hAnsi="Tahoma" w:cs="Tahoma"/>
          <w:sz w:val="22"/>
          <w:szCs w:val="22"/>
        </w:rPr>
        <w:t>lhůtě a rozsahu dojednaném oběma stranami.</w:t>
      </w:r>
    </w:p>
    <w:p w14:paraId="19854A7C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</w:t>
      </w:r>
      <w:r w:rsidR="000B41CA">
        <w:rPr>
          <w:rFonts w:ascii="Tahoma" w:hAnsi="Tahoma" w:cs="Tahoma"/>
          <w:sz w:val="22"/>
          <w:szCs w:val="22"/>
        </w:rPr>
        <w:t>:</w:t>
      </w:r>
    </w:p>
    <w:p w14:paraId="298742CD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upozornit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na zřejmou </w:t>
      </w:r>
      <w:r w:rsidR="00ED7BF8" w:rsidRPr="00080BAF">
        <w:rPr>
          <w:rFonts w:ascii="Tahoma" w:hAnsi="Tahoma" w:cs="Tahoma"/>
          <w:sz w:val="22"/>
          <w:szCs w:val="22"/>
        </w:rPr>
        <w:t>nesprávnost</w:t>
      </w:r>
      <w:r w:rsidRPr="00080BAF">
        <w:rPr>
          <w:rFonts w:ascii="Tahoma" w:hAnsi="Tahoma" w:cs="Tahoma"/>
          <w:sz w:val="22"/>
          <w:szCs w:val="22"/>
        </w:rPr>
        <w:t xml:space="preserve"> jeho pokynů, které by mohly mít za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následek vznik škody, 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to ihned, když se takovou skutečnost dozvěděl. V případě, že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i přes upozornění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ED7BF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na splnění pokynů trvá,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neodpovídá za škodu takto vzniklou,</w:t>
      </w:r>
    </w:p>
    <w:p w14:paraId="451A7E73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zbytečného odkladu předat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jaké</w:t>
      </w:r>
      <w:r w:rsidR="006E3BCA">
        <w:rPr>
          <w:rFonts w:ascii="Tahoma" w:hAnsi="Tahoma" w:cs="Tahoma"/>
          <w:sz w:val="22"/>
          <w:szCs w:val="22"/>
        </w:rPr>
        <w:t>koliv věci získané pro něho při </w:t>
      </w:r>
      <w:r w:rsidRPr="00080BAF">
        <w:rPr>
          <w:rFonts w:ascii="Tahoma" w:hAnsi="Tahoma" w:cs="Tahoma"/>
          <w:sz w:val="22"/>
          <w:szCs w:val="22"/>
        </w:rPr>
        <w:t>své činnosti,</w:t>
      </w:r>
    </w:p>
    <w:p w14:paraId="2471E2A9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zařizování záležitostí plynoucích z této smlouvy osobně a s odbornou péčí,</w:t>
      </w:r>
    </w:p>
    <w:p w14:paraId="401141EA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řídit se pokyny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 xml:space="preserve"> a jednat v jeho zájmu,</w:t>
      </w:r>
    </w:p>
    <w:p w14:paraId="711A83A6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závazné právní předpisy, technické normy a vyjádření veřejnoprávních orgánů a organizací,</w:t>
      </w:r>
    </w:p>
    <w:p w14:paraId="213968C0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odkladů oznámit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 veškeré skutečnosti, které by mohly vést ke změně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2744187" w14:textId="77777777" w:rsidR="000C0A38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poskytovat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veškeré informace, doklady apod., písemnou formou</w:t>
      </w:r>
      <w:r w:rsidR="00D4022A">
        <w:rPr>
          <w:rFonts w:ascii="Tahoma" w:hAnsi="Tahoma" w:cs="Tahoma"/>
          <w:sz w:val="22"/>
          <w:szCs w:val="22"/>
        </w:rPr>
        <w:t>,</w:t>
      </w:r>
    </w:p>
    <w:p w14:paraId="31029F3A" w14:textId="77777777" w:rsidR="00A54991" w:rsidRPr="00080BAF" w:rsidRDefault="000C0A38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</w:t>
      </w:r>
      <w:r w:rsidR="006327ED" w:rsidRPr="00080BAF">
        <w:rPr>
          <w:rFonts w:ascii="Tahoma" w:hAnsi="Tahoma" w:cs="Tahoma"/>
          <w:sz w:val="22"/>
          <w:szCs w:val="22"/>
        </w:rPr>
        <w:t>poskytování plnění</w:t>
      </w:r>
      <w:r w:rsidRPr="00080BAF">
        <w:rPr>
          <w:rFonts w:ascii="Tahoma" w:hAnsi="Tahoma" w:cs="Tahoma"/>
          <w:sz w:val="22"/>
          <w:szCs w:val="22"/>
        </w:rPr>
        <w:t xml:space="preserve"> dle této smlouvy na ochranu životního prostředí a dodržovat platné technické, bezpečnostní, zdravotní, hygienické a jiné předpisy, včetně předpisů týkajících se ochrany životního prostředí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4CA33CFA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může odchýlit od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jen je</w:t>
      </w:r>
      <w:r w:rsidR="00B3272A"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 xml:space="preserve">li to nezbytné v zájmu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pokud nemůže včas obdržet jeho souhlas. V žádném případě se však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nesmí od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pokynů odchýlit, jestliže je to zakázáno smlouvou nebo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>m.</w:t>
      </w:r>
    </w:p>
    <w:p w14:paraId="2D67128C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jakékoliv informace, které se dověděl v souvislosti s plněním předmětu smlouvy, nebo které jsou obsahem předmětu smlouvy, neposkytne třetím osobám.</w:t>
      </w:r>
    </w:p>
    <w:p w14:paraId="15A18788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8172C8">
        <w:rPr>
          <w:rFonts w:ascii="Tahoma" w:hAnsi="Tahoma" w:cs="Tahoma"/>
          <w:sz w:val="22"/>
          <w:szCs w:val="22"/>
        </w:rPr>
        <w:t>VI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Sankční ujednání</w:t>
      </w:r>
    </w:p>
    <w:p w14:paraId="0A09CFFA" w14:textId="01401E01" w:rsidR="00E45607" w:rsidRPr="001F061F" w:rsidRDefault="00A54991" w:rsidP="00AA2B28">
      <w:pPr>
        <w:pStyle w:val="Zkladntext"/>
        <w:numPr>
          <w:ilvl w:val="0"/>
          <w:numId w:val="23"/>
        </w:numPr>
        <w:tabs>
          <w:tab w:val="clear" w:pos="540"/>
          <w:tab w:val="clear" w:pos="1260"/>
          <w:tab w:val="clear" w:pos="1980"/>
          <w:tab w:val="clear" w:pos="3960"/>
        </w:tabs>
        <w:spacing w:before="120"/>
        <w:rPr>
          <w:rFonts w:ascii="Tahoma" w:eastAsia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 xml:space="preserve">Nepodá-li </w:t>
      </w:r>
      <w:r w:rsidR="004B2D9D" w:rsidRPr="2529B793">
        <w:rPr>
          <w:rFonts w:ascii="Tahoma" w:hAnsi="Tahoma" w:cs="Tahoma"/>
          <w:sz w:val="22"/>
          <w:szCs w:val="22"/>
        </w:rPr>
        <w:t>p</w:t>
      </w:r>
      <w:r w:rsidR="001349ED" w:rsidRPr="2529B793">
        <w:rPr>
          <w:rFonts w:ascii="Tahoma" w:hAnsi="Tahoma" w:cs="Tahoma"/>
          <w:sz w:val="22"/>
          <w:szCs w:val="22"/>
        </w:rPr>
        <w:t>říkazník</w:t>
      </w:r>
      <w:r w:rsidRPr="2529B793">
        <w:rPr>
          <w:rFonts w:ascii="Tahoma" w:hAnsi="Tahoma" w:cs="Tahoma"/>
          <w:sz w:val="22"/>
          <w:szCs w:val="22"/>
        </w:rPr>
        <w:t xml:space="preserve"> žádosti o příslušná rozhodnutí nebo nepředá-li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příslušná rozhodnutí a ve lhůtě dle čl. XII odst. 1 této smlouvy, je povinen uhradit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smluvní pokutu ve </w:t>
      </w:r>
      <w:r w:rsidRPr="001F061F">
        <w:rPr>
          <w:rFonts w:ascii="Tahoma" w:hAnsi="Tahoma" w:cs="Tahoma"/>
          <w:sz w:val="22"/>
          <w:szCs w:val="22"/>
        </w:rPr>
        <w:t>výši 0,25</w:t>
      </w:r>
      <w:r w:rsidR="00B3272A" w:rsidRPr="001F061F">
        <w:rPr>
          <w:rFonts w:ascii="Tahoma" w:hAnsi="Tahoma" w:cs="Tahoma"/>
          <w:sz w:val="22"/>
          <w:szCs w:val="22"/>
        </w:rPr>
        <w:t> </w:t>
      </w:r>
      <w:r w:rsidRPr="001F061F">
        <w:rPr>
          <w:rFonts w:ascii="Tahoma" w:hAnsi="Tahoma" w:cs="Tahoma"/>
          <w:sz w:val="22"/>
          <w:szCs w:val="22"/>
        </w:rPr>
        <w:t xml:space="preserve">% z celkové sjednané </w:t>
      </w:r>
      <w:r w:rsidR="006C62A5" w:rsidRPr="001F061F">
        <w:rPr>
          <w:rFonts w:ascii="Tahoma" w:hAnsi="Tahoma" w:cs="Tahoma"/>
          <w:sz w:val="22"/>
          <w:szCs w:val="22"/>
        </w:rPr>
        <w:t>odměn</w:t>
      </w:r>
      <w:r w:rsidRPr="001F061F">
        <w:rPr>
          <w:rFonts w:ascii="Tahoma" w:hAnsi="Tahoma" w:cs="Tahoma"/>
          <w:sz w:val="22"/>
          <w:szCs w:val="22"/>
        </w:rPr>
        <w:t>y za</w:t>
      </w:r>
      <w:r w:rsidR="00B3272A" w:rsidRPr="001F061F">
        <w:rPr>
          <w:rFonts w:ascii="Tahoma" w:hAnsi="Tahoma" w:cs="Tahoma"/>
          <w:sz w:val="22"/>
          <w:szCs w:val="22"/>
        </w:rPr>
        <w:t> </w:t>
      </w:r>
      <w:r w:rsidRPr="001F061F">
        <w:rPr>
          <w:rFonts w:ascii="Tahoma" w:hAnsi="Tahoma" w:cs="Tahoma"/>
          <w:sz w:val="22"/>
          <w:szCs w:val="22"/>
        </w:rPr>
        <w:t xml:space="preserve">inženýrskou činnost </w:t>
      </w:r>
      <w:r w:rsidR="00A45A3D" w:rsidRPr="001F061F">
        <w:rPr>
          <w:rFonts w:ascii="Tahoma" w:hAnsi="Tahoma" w:cs="Tahoma"/>
          <w:sz w:val="22"/>
          <w:szCs w:val="22"/>
        </w:rPr>
        <w:t>vč. DPH</w:t>
      </w:r>
      <w:r w:rsidR="3F23EAB3" w:rsidRPr="001F061F">
        <w:rPr>
          <w:rFonts w:ascii="Tahoma" w:eastAsia="Tahoma" w:hAnsi="Tahoma" w:cs="Tahoma"/>
          <w:sz w:val="22"/>
          <w:szCs w:val="22"/>
        </w:rPr>
        <w:t xml:space="preserve"> (bez DPH v případě, že příkazník není plátce DPH)</w:t>
      </w:r>
      <w:r w:rsidR="00A45A3D" w:rsidRPr="001F061F">
        <w:rPr>
          <w:rFonts w:ascii="Tahoma" w:hAnsi="Tahoma" w:cs="Tahoma"/>
          <w:sz w:val="22"/>
          <w:szCs w:val="22"/>
        </w:rPr>
        <w:t xml:space="preserve"> </w:t>
      </w:r>
      <w:r w:rsidRPr="001F061F">
        <w:rPr>
          <w:rFonts w:ascii="Tahoma" w:hAnsi="Tahoma" w:cs="Tahoma"/>
          <w:sz w:val="22"/>
          <w:szCs w:val="22"/>
        </w:rPr>
        <w:t>dle čl. XI</w:t>
      </w:r>
      <w:r w:rsidR="00D40170" w:rsidRPr="001F061F">
        <w:rPr>
          <w:rFonts w:ascii="Tahoma" w:hAnsi="Tahoma" w:cs="Tahoma"/>
          <w:sz w:val="22"/>
          <w:szCs w:val="22"/>
        </w:rPr>
        <w:t>II</w:t>
      </w:r>
      <w:r w:rsidRPr="001F061F">
        <w:rPr>
          <w:rFonts w:ascii="Tahoma" w:hAnsi="Tahoma" w:cs="Tahoma"/>
          <w:sz w:val="22"/>
          <w:szCs w:val="22"/>
        </w:rPr>
        <w:t xml:space="preserve"> odst. 1 písm. a) této smlouvy, a</w:t>
      </w:r>
      <w:r w:rsidR="005D3AA6" w:rsidRPr="001F061F">
        <w:rPr>
          <w:rFonts w:ascii="Tahoma" w:hAnsi="Tahoma" w:cs="Tahoma"/>
          <w:sz w:val="22"/>
          <w:szCs w:val="22"/>
        </w:rPr>
        <w:t> </w:t>
      </w:r>
      <w:r w:rsidRPr="001F061F">
        <w:rPr>
          <w:rFonts w:ascii="Tahoma" w:hAnsi="Tahoma" w:cs="Tahoma"/>
          <w:sz w:val="22"/>
          <w:szCs w:val="22"/>
        </w:rPr>
        <w:t>to za každý i započatý den prodlení.</w:t>
      </w:r>
    </w:p>
    <w:p w14:paraId="357C5D86" w14:textId="77777777" w:rsidR="00141C2E" w:rsidRPr="001F061F" w:rsidRDefault="00141C2E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1F061F">
        <w:rPr>
          <w:rFonts w:ascii="Tahoma" w:hAnsi="Tahoma" w:cs="Tahoma"/>
          <w:sz w:val="22"/>
          <w:szCs w:val="22"/>
        </w:rPr>
        <w:t xml:space="preserve">Nebude-li </w:t>
      </w:r>
      <w:r w:rsidR="004B2D9D" w:rsidRPr="001F061F">
        <w:rPr>
          <w:rFonts w:ascii="Tahoma" w:hAnsi="Tahoma" w:cs="Tahoma"/>
          <w:sz w:val="22"/>
          <w:szCs w:val="22"/>
        </w:rPr>
        <w:t>p</w:t>
      </w:r>
      <w:r w:rsidR="001349ED" w:rsidRPr="001F061F">
        <w:rPr>
          <w:rFonts w:ascii="Tahoma" w:hAnsi="Tahoma" w:cs="Tahoma"/>
          <w:sz w:val="22"/>
          <w:szCs w:val="22"/>
        </w:rPr>
        <w:t>říkazník</w:t>
      </w:r>
      <w:r w:rsidRPr="001F061F">
        <w:rPr>
          <w:rFonts w:ascii="Tahoma" w:hAnsi="Tahoma" w:cs="Tahoma"/>
          <w:sz w:val="22"/>
          <w:szCs w:val="22"/>
        </w:rPr>
        <w:t xml:space="preserve"> vykonávat funkci koordinátora bezpečnosti a ochrany zd</w:t>
      </w:r>
      <w:r w:rsidR="00B3272A" w:rsidRPr="001F061F">
        <w:rPr>
          <w:rFonts w:ascii="Tahoma" w:hAnsi="Tahoma" w:cs="Tahoma"/>
          <w:sz w:val="22"/>
          <w:szCs w:val="22"/>
        </w:rPr>
        <w:t>raví při práci na staveništi po </w:t>
      </w:r>
      <w:r w:rsidRPr="001F061F">
        <w:rPr>
          <w:rFonts w:ascii="Tahoma" w:hAnsi="Tahoma" w:cs="Tahoma"/>
          <w:sz w:val="22"/>
          <w:szCs w:val="22"/>
        </w:rPr>
        <w:t xml:space="preserve">dobu přípravy stavby v souladu s ustanoveními této smlouvy, zavazuje se uhradit </w:t>
      </w:r>
      <w:r w:rsidR="004B2D9D" w:rsidRPr="001F061F">
        <w:rPr>
          <w:rFonts w:ascii="Tahoma" w:hAnsi="Tahoma" w:cs="Tahoma"/>
          <w:sz w:val="22"/>
          <w:szCs w:val="22"/>
        </w:rPr>
        <w:t>příkazc</w:t>
      </w:r>
      <w:r w:rsidRPr="001F061F">
        <w:rPr>
          <w:rFonts w:ascii="Tahoma" w:hAnsi="Tahoma" w:cs="Tahoma"/>
          <w:sz w:val="22"/>
          <w:szCs w:val="22"/>
        </w:rPr>
        <w:t>i smluvní pokutu ve výši 20</w:t>
      </w:r>
      <w:r w:rsidR="00B3272A" w:rsidRPr="001F061F">
        <w:rPr>
          <w:rFonts w:ascii="Tahoma" w:hAnsi="Tahoma" w:cs="Tahoma"/>
          <w:sz w:val="22"/>
          <w:szCs w:val="22"/>
        </w:rPr>
        <w:t>.000 </w:t>
      </w:r>
      <w:r w:rsidRPr="001F061F">
        <w:rPr>
          <w:rFonts w:ascii="Tahoma" w:hAnsi="Tahoma" w:cs="Tahoma"/>
          <w:sz w:val="22"/>
          <w:szCs w:val="22"/>
        </w:rPr>
        <w:t>Kč za</w:t>
      </w:r>
      <w:r w:rsidR="00B3272A" w:rsidRPr="001F061F">
        <w:rPr>
          <w:rFonts w:ascii="Tahoma" w:hAnsi="Tahoma" w:cs="Tahoma"/>
          <w:sz w:val="22"/>
          <w:szCs w:val="22"/>
        </w:rPr>
        <w:t> každý zjištěný případ.</w:t>
      </w:r>
    </w:p>
    <w:p w14:paraId="7F1C9DE4" w14:textId="4897960D" w:rsidR="00A54991" w:rsidRPr="001F061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bookmarkStart w:id="37" w:name="_Hlk42255353"/>
      <w:r w:rsidRPr="001F061F">
        <w:rPr>
          <w:rFonts w:ascii="Tahoma" w:hAnsi="Tahoma" w:cs="Tahoma"/>
          <w:sz w:val="22"/>
          <w:szCs w:val="22"/>
        </w:rPr>
        <w:lastRenderedPageBreak/>
        <w:t xml:space="preserve">Nebude-li </w:t>
      </w:r>
      <w:r w:rsidR="004B2D9D" w:rsidRPr="001F061F">
        <w:rPr>
          <w:rFonts w:ascii="Tahoma" w:hAnsi="Tahoma" w:cs="Tahoma"/>
          <w:sz w:val="22"/>
          <w:szCs w:val="22"/>
        </w:rPr>
        <w:t>p</w:t>
      </w:r>
      <w:r w:rsidR="001349ED" w:rsidRPr="001F061F">
        <w:rPr>
          <w:rFonts w:ascii="Tahoma" w:hAnsi="Tahoma" w:cs="Tahoma"/>
          <w:sz w:val="22"/>
          <w:szCs w:val="22"/>
        </w:rPr>
        <w:t>říkazník</w:t>
      </w:r>
      <w:r w:rsidRPr="001F061F">
        <w:rPr>
          <w:rFonts w:ascii="Tahoma" w:hAnsi="Tahoma" w:cs="Tahoma"/>
          <w:sz w:val="22"/>
          <w:szCs w:val="22"/>
        </w:rPr>
        <w:t xml:space="preserve"> vykonávat dozor</w:t>
      </w:r>
      <w:r w:rsidR="00A67597" w:rsidRPr="001F061F">
        <w:rPr>
          <w:rFonts w:ascii="Tahoma" w:hAnsi="Tahoma" w:cs="Tahoma"/>
          <w:sz w:val="22"/>
          <w:szCs w:val="22"/>
        </w:rPr>
        <w:t xml:space="preserve"> projektanta</w:t>
      </w:r>
      <w:r w:rsidRPr="001F061F">
        <w:rPr>
          <w:rFonts w:ascii="Tahoma" w:hAnsi="Tahoma" w:cs="Tahoma"/>
          <w:sz w:val="22"/>
          <w:szCs w:val="22"/>
        </w:rPr>
        <w:t xml:space="preserve"> v souladu s ustanoveními této smlouvy, zavazuje se uhradit </w:t>
      </w:r>
      <w:r w:rsidR="004B2D9D" w:rsidRPr="001F061F">
        <w:rPr>
          <w:rFonts w:ascii="Tahoma" w:hAnsi="Tahoma" w:cs="Tahoma"/>
          <w:sz w:val="22"/>
          <w:szCs w:val="22"/>
        </w:rPr>
        <w:t>příkazc</w:t>
      </w:r>
      <w:r w:rsidRPr="001F061F">
        <w:rPr>
          <w:rFonts w:ascii="Tahoma" w:hAnsi="Tahoma" w:cs="Tahoma"/>
          <w:sz w:val="22"/>
          <w:szCs w:val="22"/>
        </w:rPr>
        <w:t>i smluvní pokutu ve výši 3.000</w:t>
      </w:r>
      <w:r w:rsidR="00B3272A" w:rsidRPr="001F061F">
        <w:rPr>
          <w:rFonts w:ascii="Tahoma" w:hAnsi="Tahoma" w:cs="Tahoma"/>
          <w:sz w:val="22"/>
          <w:szCs w:val="22"/>
        </w:rPr>
        <w:t> Kč za každý zjištěný případ.</w:t>
      </w:r>
    </w:p>
    <w:bookmarkEnd w:id="37"/>
    <w:p w14:paraId="07E22739" w14:textId="77777777" w:rsidR="00A54991" w:rsidRPr="00080BAF" w:rsidRDefault="00B3272A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1F061F">
        <w:rPr>
          <w:rFonts w:ascii="Tahoma" w:hAnsi="Tahoma" w:cs="Tahoma"/>
          <w:sz w:val="22"/>
          <w:szCs w:val="22"/>
        </w:rPr>
        <w:t>Pro případ prodlení se </w:t>
      </w:r>
      <w:r w:rsidR="00A54991" w:rsidRPr="001F061F">
        <w:rPr>
          <w:rFonts w:ascii="Tahoma" w:hAnsi="Tahoma" w:cs="Tahoma"/>
          <w:sz w:val="22"/>
          <w:szCs w:val="22"/>
        </w:rPr>
        <w:t xml:space="preserve">zaplacením </w:t>
      </w:r>
      <w:r w:rsidR="006C62A5" w:rsidRPr="001F061F">
        <w:rPr>
          <w:rFonts w:ascii="Tahoma" w:hAnsi="Tahoma" w:cs="Tahoma"/>
          <w:sz w:val="22"/>
          <w:szCs w:val="22"/>
        </w:rPr>
        <w:t>odměn</w:t>
      </w:r>
      <w:r w:rsidR="00A54991" w:rsidRPr="001F061F">
        <w:rPr>
          <w:rFonts w:ascii="Tahoma" w:hAnsi="Tahoma" w:cs="Tahoma"/>
          <w:sz w:val="22"/>
          <w:szCs w:val="22"/>
        </w:rPr>
        <w:t xml:space="preserve">y sjednávají smluvní </w:t>
      </w:r>
      <w:r w:rsidR="00A54991" w:rsidRPr="2529B793">
        <w:rPr>
          <w:rFonts w:ascii="Tahoma" w:hAnsi="Tahoma" w:cs="Tahoma"/>
          <w:sz w:val="22"/>
          <w:szCs w:val="22"/>
        </w:rPr>
        <w:t>strany úrok z prodlení ve</w:t>
      </w:r>
      <w:r w:rsidRPr="2529B793">
        <w:rPr>
          <w:rFonts w:ascii="Tahoma" w:hAnsi="Tahoma" w:cs="Tahoma"/>
          <w:sz w:val="22"/>
          <w:szCs w:val="22"/>
        </w:rPr>
        <w:t> </w:t>
      </w:r>
      <w:r w:rsidR="00A54991" w:rsidRPr="2529B793">
        <w:rPr>
          <w:rFonts w:ascii="Tahoma" w:hAnsi="Tahoma" w:cs="Tahoma"/>
          <w:sz w:val="22"/>
          <w:szCs w:val="22"/>
        </w:rPr>
        <w:t>výši stanovené občanskoprávními předpisy.</w:t>
      </w:r>
    </w:p>
    <w:p w14:paraId="0A075EB2" w14:textId="77777777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Sjednané smluvní pokuty zaplatí povinná strana nezávisle na zavinění a na tom, zda a v jaké výši vznikne druhé straně škoda. Náhradu škody lze vymáhat samostatně v </w:t>
      </w:r>
      <w:r w:rsidR="00B3272A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57C893DA" w14:textId="77777777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některé ze stran vyplývající z této smlouvy zanikne před jeho řádným splněním, nezaniká nárok na smluvní pokutu, pokud vznikl dřívějším porušením povinnosti.</w:t>
      </w:r>
    </w:p>
    <w:p w14:paraId="44DCED15" w14:textId="77777777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Zánik závazku vyplývajícího z této smlouvy jeho pozdním splněním neznamená zánik nároku na smluvní pokutu za prodlení s plněním.</w:t>
      </w:r>
    </w:p>
    <w:p w14:paraId="6A802521" w14:textId="77777777" w:rsidR="00FA7D62" w:rsidRPr="00E202C7" w:rsidRDefault="00FA7D62" w:rsidP="00A26A58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 w:rsidRPr="00E202C7">
        <w:rPr>
          <w:rFonts w:ascii="Tahoma" w:hAnsi="Tahoma" w:cs="Tahoma"/>
          <w:sz w:val="22"/>
          <w:szCs w:val="22"/>
        </w:rPr>
        <w:t>X</w:t>
      </w:r>
      <w:r w:rsidR="00D9398E">
        <w:rPr>
          <w:rFonts w:ascii="Tahoma" w:hAnsi="Tahoma" w:cs="Tahoma"/>
          <w:sz w:val="22"/>
          <w:szCs w:val="22"/>
        </w:rPr>
        <w:t>VII</w:t>
      </w:r>
      <w:r w:rsidRPr="00E202C7">
        <w:rPr>
          <w:rFonts w:ascii="Tahoma" w:hAnsi="Tahoma" w:cs="Tahoma"/>
          <w:sz w:val="22"/>
          <w:szCs w:val="22"/>
        </w:rPr>
        <w:t>.</w:t>
      </w:r>
      <w:r w:rsidR="00E03721" w:rsidRPr="00E202C7">
        <w:rPr>
          <w:rFonts w:ascii="Tahoma" w:hAnsi="Tahoma" w:cs="Tahoma"/>
          <w:sz w:val="22"/>
          <w:szCs w:val="22"/>
        </w:rPr>
        <w:br/>
      </w:r>
      <w:r w:rsidR="00E51D92" w:rsidRPr="00E202C7">
        <w:rPr>
          <w:rFonts w:ascii="Tahoma" w:hAnsi="Tahoma" w:cs="Tahoma"/>
          <w:bCs/>
          <w:sz w:val="22"/>
          <w:szCs w:val="22"/>
        </w:rPr>
        <w:t>Odvolání příkazu</w:t>
      </w:r>
    </w:p>
    <w:p w14:paraId="511D4F69" w14:textId="77777777" w:rsidR="00FA7D62" w:rsidRPr="00E202C7" w:rsidRDefault="00FA7D62" w:rsidP="00AA2B28">
      <w:pPr>
        <w:pStyle w:val="Smlouva2"/>
        <w:numPr>
          <w:ilvl w:val="3"/>
          <w:numId w:val="32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/>
          <w:sz w:val="22"/>
        </w:rPr>
      </w:pPr>
      <w:r w:rsidRPr="00E202C7">
        <w:rPr>
          <w:rFonts w:ascii="Tahoma" w:hAnsi="Tahoma" w:cs="Tahoma"/>
          <w:b w:val="0"/>
          <w:bCs/>
          <w:sz w:val="22"/>
          <w:szCs w:val="22"/>
        </w:rPr>
        <w:t>Příkazce je oprávněn příkaz odvolat bez udání důvodu.</w:t>
      </w:r>
      <w:r w:rsidR="00E202C7" w:rsidRPr="00E202C7">
        <w:rPr>
          <w:rFonts w:ascii="Tahoma" w:hAnsi="Tahoma" w:cs="Tahoma"/>
          <w:b w:val="0"/>
          <w:bCs/>
          <w:sz w:val="22"/>
          <w:szCs w:val="22"/>
        </w:rPr>
        <w:t xml:space="preserve"> Ustanovení</w:t>
      </w:r>
      <w:r w:rsidR="00E202C7" w:rsidRPr="003874BB">
        <w:rPr>
          <w:rFonts w:ascii="Tahoma" w:hAnsi="Tahoma" w:cs="Tahoma"/>
          <w:b w:val="0"/>
          <w:bCs/>
          <w:sz w:val="22"/>
          <w:szCs w:val="22"/>
        </w:rPr>
        <w:t xml:space="preserve"> § 2443 občanského zákoníku, pokud jde o náhradu škody, se nepoužije v případě odvolání příkazu ze strany příkazce z důvodu porušení povinností příkazníka dle této smlouvy.</w:t>
      </w:r>
    </w:p>
    <w:p w14:paraId="6C7C429D" w14:textId="77777777" w:rsidR="00FA7D62" w:rsidRPr="00080BAF" w:rsidRDefault="00E51D92" w:rsidP="00AA2B28">
      <w:pPr>
        <w:pStyle w:val="Smlouva2"/>
        <w:numPr>
          <w:ilvl w:val="3"/>
          <w:numId w:val="32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O</w:t>
      </w:r>
      <w:r w:rsidR="00FA7D62" w:rsidRPr="00080BAF">
        <w:rPr>
          <w:rFonts w:ascii="Tahoma" w:hAnsi="Tahoma" w:cs="Tahoma"/>
          <w:b w:val="0"/>
          <w:bCs/>
          <w:sz w:val="22"/>
          <w:szCs w:val="22"/>
        </w:rPr>
        <w:t>dvoláním příkazu není dotčeno právo oprávněné smluvní strany na zaplacení smluvní pokuty ani na náhradu škody vzniklé porušením smlouvy.</w:t>
      </w:r>
    </w:p>
    <w:p w14:paraId="0148DEF8" w14:textId="10DE8585" w:rsidR="4C5F9115" w:rsidRDefault="00A54991" w:rsidP="2529B793">
      <w:pPr>
        <w:pStyle w:val="slolnkuSmlouvy"/>
        <w:spacing w:before="360"/>
      </w:pPr>
      <w:r w:rsidRPr="2529B793">
        <w:rPr>
          <w:rFonts w:ascii="Tahoma" w:hAnsi="Tahoma" w:cs="Tahoma"/>
          <w:sz w:val="22"/>
          <w:szCs w:val="22"/>
        </w:rPr>
        <w:t>ČÁST D</w:t>
      </w:r>
      <w:r w:rsidR="4C5F9115">
        <w:br/>
      </w:r>
      <w:r w:rsidRPr="2529B793">
        <w:rPr>
          <w:rFonts w:ascii="Tahoma" w:hAnsi="Tahoma" w:cs="Tahoma"/>
          <w:sz w:val="22"/>
          <w:szCs w:val="22"/>
        </w:rPr>
        <w:t>Společná ustanovení</w:t>
      </w:r>
    </w:p>
    <w:p w14:paraId="07EEBE1B" w14:textId="77777777" w:rsidR="0073001A" w:rsidRPr="00080BAF" w:rsidRDefault="00D9398E" w:rsidP="0073001A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XVIII.</w:t>
      </w:r>
      <w:r w:rsidR="0073001A" w:rsidRPr="0073001A">
        <w:rPr>
          <w:rFonts w:ascii="Tahoma" w:hAnsi="Tahoma" w:cs="Tahoma"/>
          <w:sz w:val="22"/>
          <w:szCs w:val="22"/>
        </w:rPr>
        <w:t xml:space="preserve"> </w:t>
      </w:r>
      <w:r w:rsidR="0073001A">
        <w:rPr>
          <w:rFonts w:ascii="Tahoma" w:hAnsi="Tahoma" w:cs="Tahoma"/>
          <w:sz w:val="22"/>
          <w:szCs w:val="22"/>
        </w:rPr>
        <w:br/>
      </w:r>
      <w:r w:rsidR="0073001A" w:rsidRPr="00080BAF">
        <w:rPr>
          <w:rFonts w:ascii="Tahoma" w:hAnsi="Tahoma" w:cs="Tahoma"/>
          <w:sz w:val="22"/>
          <w:szCs w:val="22"/>
        </w:rPr>
        <w:t>Povinnost nahradit škodu</w:t>
      </w:r>
    </w:p>
    <w:p w14:paraId="6CFFC73B" w14:textId="384E971C" w:rsidR="0073001A" w:rsidRPr="00080BAF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nahradit škodu se řídí příslušnými ustanoveními občanského zákoníku, nestanoví-li smlouva jinak.</w:t>
      </w:r>
    </w:p>
    <w:p w14:paraId="2B8B0FD5" w14:textId="33DBA364" w:rsidR="0073001A" w:rsidRPr="00080BAF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odpovídá za škodu, která objednateli vznikne v důsledku </w:t>
      </w:r>
      <w:r>
        <w:rPr>
          <w:rFonts w:ascii="Tahoma" w:hAnsi="Tahoma" w:cs="Tahoma"/>
          <w:sz w:val="22"/>
          <w:szCs w:val="22"/>
        </w:rPr>
        <w:t>vadného plnění</w:t>
      </w:r>
      <w:r w:rsidRPr="00080BAF">
        <w:rPr>
          <w:rFonts w:ascii="Tahoma" w:hAnsi="Tahoma" w:cs="Tahoma"/>
          <w:sz w:val="22"/>
          <w:szCs w:val="22"/>
        </w:rPr>
        <w:t>, a to v plném rozsahu.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 škodu se považuje i újma, která </w:t>
      </w:r>
      <w:r>
        <w:rPr>
          <w:rFonts w:ascii="Tahoma" w:hAnsi="Tahoma" w:cs="Tahoma"/>
          <w:sz w:val="22"/>
          <w:szCs w:val="22"/>
        </w:rPr>
        <w:t>objednateli</w:t>
      </w:r>
      <w:r w:rsidRPr="00080BAF">
        <w:rPr>
          <w:rFonts w:ascii="Tahoma" w:hAnsi="Tahoma" w:cs="Tahoma"/>
          <w:sz w:val="22"/>
          <w:szCs w:val="22"/>
        </w:rPr>
        <w:t xml:space="preserve"> vznikla tím, že musel vynaložit náklady v důsledku porušení povinností </w:t>
      </w:r>
      <w:r>
        <w:rPr>
          <w:rFonts w:ascii="Tahoma" w:hAnsi="Tahoma" w:cs="Tahoma"/>
          <w:sz w:val="22"/>
          <w:szCs w:val="22"/>
        </w:rPr>
        <w:t>zhotovitelem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0EB195A" w14:textId="554D97D1" w:rsidR="0073001A" w:rsidRPr="00080BAF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2638434D" w14:textId="43B28B3C" w:rsidR="0073001A" w:rsidRPr="001F061F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se zavazuje, že po celou dobu plnění svého závazku z této smlouvy bude mít na vlastní náklady sjednáno pojištění odpovědnosti za škodu způsobenou třetím osobám vyplývající z dodávaného předmětu smlouvy s limitem </w:t>
      </w:r>
      <w:r w:rsidRPr="004B0137">
        <w:rPr>
          <w:rFonts w:ascii="Tahoma" w:hAnsi="Tahoma" w:cs="Tahoma"/>
          <w:sz w:val="22"/>
          <w:szCs w:val="22"/>
        </w:rPr>
        <w:t>min</w:t>
      </w:r>
      <w:r w:rsidRPr="001F061F">
        <w:rPr>
          <w:rFonts w:ascii="Tahoma" w:hAnsi="Tahoma" w:cs="Tahoma"/>
          <w:sz w:val="22"/>
          <w:szCs w:val="22"/>
        </w:rPr>
        <w:t>. 1 mil. Kč, s maximální spoluúčastí max. 10 tis. Kč</w:t>
      </w:r>
      <w:r w:rsidR="00A73B09" w:rsidRPr="001F061F">
        <w:rPr>
          <w:rFonts w:ascii="Tahoma" w:hAnsi="Tahoma" w:cs="Tahoma"/>
          <w:sz w:val="22"/>
          <w:szCs w:val="22"/>
        </w:rPr>
        <w:t xml:space="preserve"> (nebo s maximální spoluúčastí 1 % v případě, že je spoluúčast uvedena v %)</w:t>
      </w:r>
      <w:r w:rsidRPr="001F061F">
        <w:rPr>
          <w:rFonts w:ascii="Tahoma" w:hAnsi="Tahoma" w:cs="Tahoma"/>
          <w:sz w:val="22"/>
          <w:szCs w:val="22"/>
        </w:rPr>
        <w:t>.</w:t>
      </w:r>
    </w:p>
    <w:p w14:paraId="19A6CA56" w14:textId="27779D29" w:rsidR="00F95359" w:rsidRPr="00811495" w:rsidRDefault="0039760D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EA4A09">
        <w:rPr>
          <w:rFonts w:ascii="Tahoma" w:hAnsi="Tahoma" w:cs="Tahoma"/>
          <w:sz w:val="22"/>
          <w:szCs w:val="22"/>
        </w:rPr>
        <w:t>Zhotovitel</w:t>
      </w:r>
      <w:r w:rsidRPr="0047395B">
        <w:rPr>
          <w:rFonts w:ascii="Tahoma" w:hAnsi="Tahoma" w:cs="Tahoma"/>
          <w:sz w:val="22"/>
          <w:szCs w:val="22"/>
        </w:rPr>
        <w:t xml:space="preserve"> je povinen zajistit trvání pojistné smlouvy na požadované pojištění dle odst. 4 tohoto článku smlouvy rovněž v případech jakéhokoliv prodloužení doby plnění anebo stavění doby plnění</w:t>
      </w:r>
      <w:r w:rsidR="00811495">
        <w:rPr>
          <w:rFonts w:ascii="Tahoma" w:hAnsi="Tahoma" w:cs="Tahoma"/>
          <w:sz w:val="22"/>
          <w:szCs w:val="22"/>
        </w:rPr>
        <w:t>.</w:t>
      </w:r>
    </w:p>
    <w:p w14:paraId="16080128" w14:textId="005A2649" w:rsidR="0073001A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je povinen předat objednateli při podpisu této smlouvy </w:t>
      </w:r>
      <w:r w:rsidR="006F3233">
        <w:rPr>
          <w:rFonts w:ascii="Tahoma" w:hAnsi="Tahoma" w:cs="Tahoma"/>
          <w:sz w:val="22"/>
          <w:szCs w:val="22"/>
        </w:rPr>
        <w:t xml:space="preserve">a kdykoliv na vyžádání </w:t>
      </w:r>
      <w:r w:rsidRPr="001E6648">
        <w:rPr>
          <w:rFonts w:ascii="Tahoma" w:hAnsi="Tahoma" w:cs="Tahoma"/>
          <w:sz w:val="22"/>
          <w:szCs w:val="22"/>
        </w:rPr>
        <w:t xml:space="preserve">kopii pojistné smlouvy včetně případných dodatků na požadované pojištění nebo certifikát příslušné pojišťovny </w:t>
      </w:r>
      <w:r w:rsidR="004A4BE5">
        <w:rPr>
          <w:rFonts w:ascii="Tahoma" w:hAnsi="Tahoma" w:cs="Tahoma"/>
          <w:sz w:val="22"/>
          <w:szCs w:val="22"/>
        </w:rPr>
        <w:t>ne starší jednoho měsíce</w:t>
      </w:r>
      <w:r w:rsidR="003227E2">
        <w:rPr>
          <w:rFonts w:ascii="Tahoma" w:hAnsi="Tahoma" w:cs="Tahoma"/>
          <w:sz w:val="22"/>
          <w:szCs w:val="22"/>
        </w:rPr>
        <w:t xml:space="preserve"> </w:t>
      </w:r>
      <w:r w:rsidRPr="001E6648">
        <w:rPr>
          <w:rFonts w:ascii="Tahoma" w:hAnsi="Tahoma" w:cs="Tahoma"/>
          <w:sz w:val="22"/>
          <w:szCs w:val="22"/>
        </w:rPr>
        <w:t xml:space="preserve">prokazující existenci pojištění </w:t>
      </w:r>
      <w:r w:rsidR="003227E2">
        <w:rPr>
          <w:rFonts w:ascii="Tahoma" w:hAnsi="Tahoma" w:cs="Tahoma"/>
          <w:sz w:val="22"/>
          <w:szCs w:val="22"/>
        </w:rPr>
        <w:t xml:space="preserve">v rozsahu dle odst. 4 a 5 tohoto článku smlouvy </w:t>
      </w:r>
      <w:r w:rsidRPr="001E6648">
        <w:rPr>
          <w:rFonts w:ascii="Tahoma" w:hAnsi="Tahoma" w:cs="Tahoma"/>
          <w:sz w:val="22"/>
          <w:szCs w:val="22"/>
        </w:rPr>
        <w:t xml:space="preserve">(dobu trvání pojištění, jeho rozsah, pojištěná rizika, pojistné částky, roční limity a </w:t>
      </w:r>
      <w:proofErr w:type="spellStart"/>
      <w:r w:rsidRPr="001E6648">
        <w:rPr>
          <w:rFonts w:ascii="Tahoma" w:hAnsi="Tahoma" w:cs="Tahoma"/>
          <w:sz w:val="22"/>
          <w:szCs w:val="22"/>
        </w:rPr>
        <w:t>sublimity</w:t>
      </w:r>
      <w:proofErr w:type="spellEnd"/>
      <w:r w:rsidRPr="001E6648">
        <w:rPr>
          <w:rFonts w:ascii="Tahoma" w:hAnsi="Tahoma" w:cs="Tahoma"/>
          <w:sz w:val="22"/>
          <w:szCs w:val="22"/>
        </w:rPr>
        <w:t xml:space="preserve"> plnění a výši spoluúčasti).</w:t>
      </w:r>
    </w:p>
    <w:p w14:paraId="3173AACB" w14:textId="7A55576A" w:rsidR="0047395B" w:rsidRPr="0047395B" w:rsidRDefault="0047395B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lastRenderedPageBreak/>
        <w:t>Náklady na pojištění nese zhotovitel a jsou zahrnuty ve sjednané ceně. </w:t>
      </w:r>
    </w:p>
    <w:p w14:paraId="04CE9AC4" w14:textId="37077A57" w:rsidR="0047395B" w:rsidRPr="0047395B" w:rsidRDefault="0047395B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Při vzniku pojistné události zabezpečuje veškeré úkony vůči pojistiteli zhotovitel. Objednatel je povinen poskytnout v souvislosti s pojistnou událostí zhotoviteli veškerou součinnost, která je v jeho možnostech a lze ji rozumně požadovat. </w:t>
      </w:r>
    </w:p>
    <w:p w14:paraId="4C212064" w14:textId="77777777" w:rsidR="00C01076" w:rsidRPr="00080BAF" w:rsidRDefault="00C01076" w:rsidP="005D56A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XIX.</w:t>
      </w:r>
      <w:r>
        <w:rPr>
          <w:rFonts w:ascii="Tahoma" w:hAnsi="Tahoma" w:cs="Tahoma"/>
          <w:sz w:val="22"/>
          <w:szCs w:val="22"/>
        </w:rPr>
        <w:br/>
        <w:t>Odstoupení</w:t>
      </w:r>
    </w:p>
    <w:p w14:paraId="2DE47365" w14:textId="77777777" w:rsidR="00C375F4" w:rsidRPr="007D5003" w:rsidRDefault="00C375F4" w:rsidP="00AA2B2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oprávněn odstoupit od smlouvy pro její podstatné porušení druhou smluvní stranou, přičemž podstatným porušením smlouvy se rozumí zejména:</w:t>
      </w:r>
    </w:p>
    <w:p w14:paraId="302BC614" w14:textId="77777777" w:rsidR="00C375F4" w:rsidRPr="007D5003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neprovedení díla (jeho části) nebo inženýrské činnosti ve sjednané době plnění,</w:t>
      </w:r>
    </w:p>
    <w:p w14:paraId="1A5AC5AF" w14:textId="7A36DFA6" w:rsidR="00C375F4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 xml:space="preserve">neprovádění </w:t>
      </w:r>
      <w:r w:rsidR="004720EC">
        <w:rPr>
          <w:rFonts w:ascii="Tahoma" w:hAnsi="Tahoma" w:cs="Tahoma"/>
          <w:sz w:val="22"/>
          <w:szCs w:val="22"/>
        </w:rPr>
        <w:t>či</w:t>
      </w:r>
      <w:r w:rsidR="00617205">
        <w:rPr>
          <w:rFonts w:ascii="Tahoma" w:hAnsi="Tahoma" w:cs="Tahoma"/>
          <w:sz w:val="22"/>
          <w:szCs w:val="22"/>
        </w:rPr>
        <w:t xml:space="preserve">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dle ustanovení této smlouvy,</w:t>
      </w:r>
    </w:p>
    <w:p w14:paraId="74CDA3CC" w14:textId="2F32C2AD" w:rsidR="00F20F36" w:rsidRPr="007D5003" w:rsidRDefault="00E11A7B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neprovádění dozoru projektanta po dobu realizace stavby a po dobu </w:t>
      </w:r>
      <w:r w:rsidR="00E00C12">
        <w:rPr>
          <w:rFonts w:ascii="Tahoma" w:hAnsi="Tahoma" w:cs="Tahoma"/>
          <w:sz w:val="22"/>
          <w:szCs w:val="22"/>
        </w:rPr>
        <w:t>realizace dodávek vnitřního vybavení dle této smlouvy</w:t>
      </w:r>
      <w:r w:rsidR="00231F01">
        <w:rPr>
          <w:rFonts w:ascii="Tahoma" w:hAnsi="Tahoma" w:cs="Tahoma"/>
          <w:sz w:val="22"/>
          <w:szCs w:val="22"/>
        </w:rPr>
        <w:t>,</w:t>
      </w:r>
    </w:p>
    <w:p w14:paraId="275E8AF1" w14:textId="40D68337" w:rsidR="00C375F4" w:rsidRPr="007D5003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nedodržení právních předpisů nebo technických norem, které se týkají provádění díla,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7D5003">
        <w:rPr>
          <w:rFonts w:ascii="Tahoma" w:hAnsi="Tahoma" w:cs="Tahoma"/>
          <w:sz w:val="22"/>
          <w:szCs w:val="22"/>
        </w:rPr>
        <w:t xml:space="preserve">, 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nebo inženýrské činnosti.</w:t>
      </w:r>
    </w:p>
    <w:p w14:paraId="7104F426" w14:textId="77777777" w:rsidR="00C375F4" w:rsidRPr="007D5003" w:rsidRDefault="00C375F4" w:rsidP="00AA2B2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dále oprávněn od této smlouvy odstoupit v těchto případech:</w:t>
      </w:r>
    </w:p>
    <w:p w14:paraId="66174346" w14:textId="77777777" w:rsidR="00C375F4" w:rsidRPr="00811495" w:rsidRDefault="00C375F4" w:rsidP="00811495">
      <w:pPr>
        <w:pStyle w:val="slovanPododstavecSmlouvy"/>
        <w:numPr>
          <w:ilvl w:val="0"/>
          <w:numId w:val="58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811495">
        <w:rPr>
          <w:rFonts w:ascii="Tahoma" w:hAnsi="Tahoma" w:cs="Tahoma"/>
          <w:sz w:val="22"/>
          <w:szCs w:val="22"/>
        </w:rPr>
        <w:t>bylo-li příslušným soudem rozhodnuto o tom, že zhotovitel je v úpadku ve smyslu zákona č. 182/2006 Sb., o úpadku a způsobech jeho řešení (insolvenční zákon), ve znění pozdějších předpisů (a to bez ohledu na právní moc tohoto rozhodnutí);</w:t>
      </w:r>
    </w:p>
    <w:p w14:paraId="257CBCCF" w14:textId="77777777" w:rsidR="00C375F4" w:rsidRPr="007D5003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podá-li zhotovitel sám na sebe insolvenční návrh.</w:t>
      </w:r>
    </w:p>
    <w:p w14:paraId="3D6405A6" w14:textId="77777777" w:rsidR="00C375F4" w:rsidRDefault="00C375F4" w:rsidP="00AA2B2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Zhotovitel je oprávněn odstoupit od smlouvy pro její podstatné porušení objednatelem, přičemž podstatným porušením smlouvy se rozumí neuhraze</w:t>
      </w:r>
      <w:r w:rsidRPr="007613DD">
        <w:rPr>
          <w:rFonts w:ascii="Tahoma" w:hAnsi="Tahoma" w:cs="Tahoma"/>
          <w:sz w:val="22"/>
          <w:szCs w:val="22"/>
        </w:rPr>
        <w:t>ní ceny díla nebo odměny objednatelem po druhé výzvě zhotovitele k uhrazení dlužné částky, přičemž druhá výzva nesmí následovat dříve než 30 dnů po doručení první výzvy.</w:t>
      </w:r>
    </w:p>
    <w:p w14:paraId="413990D7" w14:textId="77777777" w:rsidR="005C404D" w:rsidRPr="005C404D" w:rsidRDefault="005C404D" w:rsidP="00AA2B28">
      <w:pPr>
        <w:pStyle w:val="Smlouva-slo"/>
        <w:numPr>
          <w:ilvl w:val="0"/>
          <w:numId w:val="24"/>
        </w:numPr>
        <w:spacing w:line="240" w:lineRule="auto"/>
        <w:rPr>
          <w:rFonts w:ascii="Tahoma" w:hAnsi="Tahoma" w:cs="Tahoma"/>
          <w:sz w:val="22"/>
          <w:szCs w:val="22"/>
        </w:rPr>
      </w:pPr>
      <w:r w:rsidRPr="3B12EE6B">
        <w:rPr>
          <w:rFonts w:ascii="Tahoma" w:hAnsi="Tahoma" w:cs="Tahoma"/>
          <w:sz w:val="22"/>
          <w:szCs w:val="22"/>
        </w:rPr>
        <w:t>Pro účely této smlouvy se pod pojmem „bez zbytečného odkladu“ dle § 2002 občanského zákoníku rozumí „nejpozději do tří týdnů“.</w:t>
      </w:r>
    </w:p>
    <w:p w14:paraId="18DE5E40" w14:textId="0AB537EF" w:rsidR="3B12EE6B" w:rsidRDefault="00CB762E" w:rsidP="00CB762E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XX.</w:t>
      </w:r>
      <w:r>
        <w:rPr>
          <w:rFonts w:ascii="Tahoma" w:hAnsi="Tahoma" w:cs="Tahoma"/>
          <w:bCs/>
          <w:sz w:val="22"/>
          <w:szCs w:val="22"/>
        </w:rPr>
        <w:br/>
      </w:r>
      <w:r w:rsidR="3B12EE6B" w:rsidRPr="00897364">
        <w:rPr>
          <w:rFonts w:ascii="Tahoma" w:hAnsi="Tahoma" w:cs="Tahoma"/>
          <w:bCs/>
          <w:sz w:val="22"/>
          <w:szCs w:val="22"/>
        </w:rPr>
        <w:t>Sankce vůči Rusku a Bělorusku</w:t>
      </w:r>
    </w:p>
    <w:p w14:paraId="2F1CDBAD" w14:textId="06D68607" w:rsidR="007750CB" w:rsidRDefault="007750CB" w:rsidP="00AA2B28">
      <w:pPr>
        <w:pStyle w:val="paragraph"/>
        <w:numPr>
          <w:ilvl w:val="0"/>
          <w:numId w:val="40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</w:p>
    <w:p w14:paraId="01244F79" w14:textId="6EE06241" w:rsidR="007750CB" w:rsidRDefault="007750CB" w:rsidP="00AA2B28">
      <w:pPr>
        <w:pStyle w:val="paragraph"/>
        <w:numPr>
          <w:ilvl w:val="0"/>
          <w:numId w:val="41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69097D57" w14:textId="31263BCB" w:rsidR="007750CB" w:rsidRDefault="007750CB" w:rsidP="00AA2B28">
      <w:pPr>
        <w:pStyle w:val="paragraph"/>
        <w:numPr>
          <w:ilvl w:val="0"/>
          <w:numId w:val="42"/>
        </w:numPr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</w:p>
    <w:p w14:paraId="2C1A6F24" w14:textId="3C182F2C" w:rsidR="007750CB" w:rsidRDefault="007750CB" w:rsidP="00AA2B28">
      <w:pPr>
        <w:pStyle w:val="paragraph"/>
        <w:numPr>
          <w:ilvl w:val="0"/>
          <w:numId w:val="43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 xml:space="preserve">tohoto článku smlouvy, je objednatel oprávněn odstoupit od této smlouvy; odstoupení se však nedotýká povinností zhotovitele </w:t>
      </w:r>
      <w:r>
        <w:rPr>
          <w:rStyle w:val="normaltextrun"/>
          <w:rFonts w:ascii="Tahoma" w:hAnsi="Tahoma" w:cs="Tahoma"/>
          <w:sz w:val="22"/>
          <w:szCs w:val="22"/>
        </w:rPr>
        <w:lastRenderedPageBreak/>
        <w:t>vyplývajících ze záruky za jakost, odpovědnosti za vady, povinnosti zaplatit smluvní pokutu, povinnosti nahradit škodu a povinnosti zachovat důvěrnost informací souvisejících s plněním dle této smlouvy.</w:t>
      </w:r>
    </w:p>
    <w:p w14:paraId="0D2672AD" w14:textId="22B2B00A" w:rsidR="007750CB" w:rsidRDefault="007750CB" w:rsidP="00AA2B28">
      <w:pPr>
        <w:pStyle w:val="paragraph"/>
        <w:numPr>
          <w:ilvl w:val="0"/>
          <w:numId w:val="44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</w:t>
      </w:r>
      <w:r w:rsidR="000B0873">
        <w:rPr>
          <w:rStyle w:val="normaltextrun"/>
          <w:rFonts w:ascii="Tahoma" w:hAnsi="Tahoma" w:cs="Tahoma"/>
          <w:sz w:val="22"/>
          <w:szCs w:val="22"/>
        </w:rPr>
        <w:t>ohoto článku</w:t>
      </w:r>
      <w:r>
        <w:rPr>
          <w:rStyle w:val="normaltextrun"/>
          <w:rFonts w:ascii="Tahoma" w:hAnsi="Tahoma" w:cs="Tahoma"/>
          <w:sz w:val="22"/>
          <w:szCs w:val="22"/>
        </w:rPr>
        <w:t xml:space="preserve"> smlouvy, je zhotovitel povinen zaplatit objednateli smluvní pokutu ve výši 50.000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</w:p>
    <w:p w14:paraId="58765249" w14:textId="777FA4E8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XX</w:t>
      </w:r>
      <w:r w:rsidR="00CB762E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Závěrečná ujednání</w:t>
      </w:r>
    </w:p>
    <w:p w14:paraId="4E3F8D9D" w14:textId="77777777" w:rsidR="00A54991" w:rsidRPr="00080BAF" w:rsidRDefault="00A54991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</w:t>
      </w:r>
      <w:r w:rsidR="00B3272A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7728AABB" w14:textId="7709E032" w:rsidR="00A54991" w:rsidRPr="00080BAF" w:rsidRDefault="00A54991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zániku závazku z této smlouvy před jeho řádným splněním je zhotovitel povinen ihned předat objednateli nedokončené dílo včetně věcí, které opatřil a</w:t>
      </w:r>
      <w:r w:rsidR="00B3272A">
        <w:rPr>
          <w:rFonts w:ascii="Tahoma" w:hAnsi="Tahoma" w:cs="Tahoma"/>
          <w:sz w:val="22"/>
          <w:szCs w:val="22"/>
        </w:rPr>
        <w:t> které jsou součástí díla a </w:t>
      </w:r>
      <w:r w:rsidRPr="00080BAF">
        <w:rPr>
          <w:rFonts w:ascii="Tahoma" w:hAnsi="Tahoma" w:cs="Tahoma"/>
          <w:sz w:val="22"/>
          <w:szCs w:val="22"/>
        </w:rPr>
        <w:t>uhradit případně vzniklou škodu. Sm</w:t>
      </w:r>
      <w:r w:rsidR="00B3272A">
        <w:rPr>
          <w:rFonts w:ascii="Tahoma" w:hAnsi="Tahoma" w:cs="Tahoma"/>
          <w:sz w:val="22"/>
          <w:szCs w:val="22"/>
        </w:rPr>
        <w:t>luvní strany uzavřou dohodu, ve </w:t>
      </w:r>
      <w:r w:rsidRPr="00080BAF">
        <w:rPr>
          <w:rFonts w:ascii="Tahoma" w:hAnsi="Tahoma" w:cs="Tahoma"/>
          <w:sz w:val="22"/>
          <w:szCs w:val="22"/>
        </w:rPr>
        <w:t>které upraví vzájemná práva a povinnosti. Tento odstavec se přiměřeně použije i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zánik závazku dle části C této smlouvy před řádným dokončením inženýrské činnosti</w:t>
      </w:r>
      <w:r w:rsidR="009E1AC5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9E1AC5" w:rsidRPr="00080BAF">
        <w:rPr>
          <w:rFonts w:ascii="Tahoma" w:hAnsi="Tahoma" w:cs="Tahoma"/>
          <w:sz w:val="22"/>
          <w:szCs w:val="22"/>
        </w:rPr>
        <w:t xml:space="preserve">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="009E1AC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Pr="00080BAF">
        <w:rPr>
          <w:rFonts w:ascii="Tahoma" w:hAnsi="Tahoma" w:cs="Tahoma"/>
          <w:sz w:val="22"/>
          <w:szCs w:val="22"/>
        </w:rPr>
        <w:t>nebo výkonu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6E2ABAF2" w14:textId="77777777" w:rsidR="00A54991" w:rsidRPr="00080BAF" w:rsidRDefault="00A54991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Zhotovitel nemůže bez souhlasu objednatele postoupit svá práva a povinnosti plynoucí z </w:t>
      </w:r>
      <w:r w:rsidR="002E1808" w:rsidRPr="2529B793">
        <w:rPr>
          <w:rFonts w:ascii="Tahoma" w:hAnsi="Tahoma" w:cs="Tahoma"/>
          <w:sz w:val="22"/>
          <w:szCs w:val="22"/>
        </w:rPr>
        <w:t xml:space="preserve">této </w:t>
      </w:r>
      <w:r w:rsidRPr="2529B793">
        <w:rPr>
          <w:rFonts w:ascii="Tahoma" w:hAnsi="Tahoma" w:cs="Tahoma"/>
          <w:sz w:val="22"/>
          <w:szCs w:val="22"/>
        </w:rPr>
        <w:t>smlouvy třetí osobě.</w:t>
      </w:r>
    </w:p>
    <w:p w14:paraId="7852CF38" w14:textId="5F989AC4" w:rsidR="001871B1" w:rsidRPr="008E0FC3" w:rsidRDefault="187A48F6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Tato smlouva nabývá platnosti </w:t>
      </w:r>
      <w:r w:rsidR="6E75A698" w:rsidRPr="4E220982">
        <w:rPr>
          <w:rFonts w:ascii="Tahoma" w:hAnsi="Tahoma" w:cs="Tahoma"/>
          <w:sz w:val="22"/>
          <w:szCs w:val="22"/>
        </w:rPr>
        <w:t>dnem jejího podpisu oběma smluvními stranami a </w:t>
      </w:r>
      <w:r w:rsidRPr="4E220982">
        <w:rPr>
          <w:rFonts w:ascii="Tahoma" w:hAnsi="Tahoma" w:cs="Tahoma"/>
          <w:sz w:val="22"/>
          <w:szCs w:val="22"/>
        </w:rPr>
        <w:t>účinnosti dnem,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kdy vyjádření souhlasu s obsahem návrhu smlouvy dojde druhé smluvní straně,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nestanoví</w:t>
      </w:r>
      <w:r w:rsidR="003C0E25">
        <w:rPr>
          <w:rFonts w:ascii="Tahoma" w:hAnsi="Tahoma" w:cs="Tahoma"/>
          <w:sz w:val="22"/>
          <w:szCs w:val="22"/>
        </w:rPr>
        <w:noBreakHyphen/>
      </w:r>
      <w:r w:rsidRPr="4E220982">
        <w:rPr>
          <w:rFonts w:ascii="Tahoma" w:hAnsi="Tahoma" w:cs="Tahoma"/>
          <w:sz w:val="22"/>
          <w:szCs w:val="22"/>
        </w:rPr>
        <w:t>li zákon č. 340/2015 Sb., o zvláštních podmínkách účinnosti některých smluv, uveřejňování těchto smluv a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registru smluv (zákon o registru smluv),</w:t>
      </w:r>
      <w:r w:rsidR="7B000DEA" w:rsidRPr="4E220982">
        <w:rPr>
          <w:rFonts w:ascii="Tahoma" w:hAnsi="Tahoma" w:cs="Tahoma"/>
          <w:sz w:val="22"/>
          <w:szCs w:val="22"/>
        </w:rPr>
        <w:t xml:space="preserve"> ve znění pozdějších předpisů (dále jen „zákon o registru smluv“),</w:t>
      </w:r>
      <w:r w:rsidRPr="4E220982">
        <w:rPr>
          <w:rFonts w:ascii="Tahoma" w:hAnsi="Tahoma" w:cs="Tahoma"/>
          <w:sz w:val="22"/>
          <w:szCs w:val="22"/>
        </w:rPr>
        <w:t xml:space="preserve"> jinak. V takovém případě nabývá smlouva účinnosti </w:t>
      </w:r>
      <w:r w:rsidR="6E75A698" w:rsidRPr="4E220982">
        <w:rPr>
          <w:rFonts w:ascii="Tahoma" w:hAnsi="Tahoma" w:cs="Tahoma"/>
          <w:sz w:val="22"/>
          <w:szCs w:val="22"/>
        </w:rPr>
        <w:t xml:space="preserve">nejdříve </w:t>
      </w:r>
      <w:r w:rsidRPr="4E220982">
        <w:rPr>
          <w:rFonts w:ascii="Tahoma" w:hAnsi="Tahoma" w:cs="Tahoma"/>
          <w:sz w:val="22"/>
          <w:szCs w:val="22"/>
        </w:rPr>
        <w:t>dnem jejího uveřejnění v registru smluv</w:t>
      </w:r>
      <w:r w:rsidR="0F3D1AEC" w:rsidRPr="4E220982">
        <w:rPr>
          <w:rFonts w:ascii="Tahoma" w:hAnsi="Tahoma" w:cs="Tahoma"/>
          <w:sz w:val="22"/>
          <w:szCs w:val="22"/>
        </w:rPr>
        <w:t>.</w:t>
      </w:r>
      <w:r w:rsidR="4F337D65" w:rsidRPr="4E220982">
        <w:rPr>
          <w:rFonts w:ascii="Tahoma" w:hAnsi="Tahoma" w:cs="Tahoma"/>
          <w:sz w:val="22"/>
          <w:szCs w:val="22"/>
        </w:rPr>
        <w:t xml:space="preserve"> Smluvní strany se dohodly, že pokud se na tuto smlouvu vztahuje povinnost uveřejnění v registru smluv ve smyslu zákona o registru smluv, provede uveřejnění v souladu se zákonem objednatel.</w:t>
      </w:r>
      <w:r w:rsidR="75A08F1C" w:rsidRPr="4E220982">
        <w:rPr>
          <w:rFonts w:ascii="Tahoma" w:hAnsi="Tahoma" w:cs="Tahoma"/>
          <w:sz w:val="22"/>
          <w:szCs w:val="22"/>
        </w:rPr>
        <w:t xml:space="preserve"> </w:t>
      </w:r>
      <w:r w:rsidR="4F337D65" w:rsidRPr="4E220982">
        <w:rPr>
          <w:rFonts w:ascii="Tahoma" w:hAnsi="Tahoma" w:cs="Tahoma"/>
          <w:sz w:val="22"/>
          <w:szCs w:val="22"/>
        </w:rPr>
        <w:t>Smlouva bude zveřejněna po anonymizaci provedené v souladu s platnými právními předpisy.</w:t>
      </w:r>
    </w:p>
    <w:p w14:paraId="1BE49A8C" w14:textId="595E4EA7" w:rsidR="00A54991" w:rsidRPr="00080BAF" w:rsidRDefault="002E3CDC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t</w:t>
      </w:r>
      <w:r w:rsidR="1E59A8DA" w:rsidRPr="4E220982">
        <w:rPr>
          <w:rFonts w:ascii="Tahoma" w:hAnsi="Tahoma" w:cs="Tahoma"/>
          <w:sz w:val="22"/>
          <w:szCs w:val="22"/>
        </w:rPr>
        <w:t>ato s</w:t>
      </w:r>
      <w:r w:rsidR="3BF674C4" w:rsidRPr="4E220982">
        <w:rPr>
          <w:rFonts w:ascii="Tahoma" w:hAnsi="Tahoma" w:cs="Tahoma"/>
          <w:sz w:val="22"/>
          <w:szCs w:val="22"/>
        </w:rPr>
        <w:t>mlouva</w:t>
      </w:r>
      <w:r>
        <w:rPr>
          <w:rFonts w:ascii="Tahoma" w:hAnsi="Tahoma" w:cs="Tahoma"/>
          <w:sz w:val="22"/>
          <w:szCs w:val="22"/>
        </w:rPr>
        <w:t xml:space="preserve"> uzavřena v listinné podobě,</w:t>
      </w:r>
      <w:r w:rsidR="3BF674C4" w:rsidRPr="4E220982">
        <w:rPr>
          <w:rFonts w:ascii="Tahoma" w:hAnsi="Tahoma" w:cs="Tahoma"/>
          <w:sz w:val="22"/>
          <w:szCs w:val="22"/>
        </w:rPr>
        <w:t xml:space="preserve"> je </w:t>
      </w:r>
      <w:r w:rsidR="3BF674C4" w:rsidRPr="005545B5">
        <w:rPr>
          <w:rFonts w:ascii="Tahoma" w:hAnsi="Tahoma" w:cs="Tahoma"/>
          <w:sz w:val="22"/>
          <w:szCs w:val="22"/>
        </w:rPr>
        <w:t xml:space="preserve">vyhotovena ve </w:t>
      </w:r>
      <w:r w:rsidR="093EAAEA" w:rsidRPr="005545B5">
        <w:rPr>
          <w:rFonts w:ascii="Tahoma" w:hAnsi="Tahoma" w:cs="Tahoma"/>
          <w:sz w:val="22"/>
          <w:szCs w:val="22"/>
        </w:rPr>
        <w:t>třech</w:t>
      </w:r>
      <w:r w:rsidR="3BF674C4" w:rsidRPr="005545B5">
        <w:rPr>
          <w:rFonts w:ascii="Tahoma" w:hAnsi="Tahoma" w:cs="Tahoma"/>
          <w:sz w:val="22"/>
          <w:szCs w:val="22"/>
        </w:rPr>
        <w:t xml:space="preserve"> stejnopisech s</w:t>
      </w:r>
      <w:r w:rsidR="001204AC" w:rsidRPr="005545B5">
        <w:rPr>
          <w:rFonts w:ascii="Tahoma" w:hAnsi="Tahoma" w:cs="Tahoma"/>
          <w:sz w:val="22"/>
          <w:szCs w:val="22"/>
        </w:rPr>
        <w:t> </w:t>
      </w:r>
      <w:r w:rsidR="3BF674C4" w:rsidRPr="005545B5">
        <w:rPr>
          <w:rFonts w:ascii="Tahoma" w:hAnsi="Tahoma" w:cs="Tahoma"/>
          <w:sz w:val="22"/>
          <w:szCs w:val="22"/>
        </w:rPr>
        <w:t xml:space="preserve">platností originálu podepsaných oprávněnými zástupci smluvních stran, </w:t>
      </w:r>
      <w:r w:rsidR="6E75A698" w:rsidRPr="005545B5">
        <w:rPr>
          <w:rFonts w:ascii="Tahoma" w:hAnsi="Tahoma" w:cs="Tahoma"/>
          <w:sz w:val="22"/>
          <w:szCs w:val="22"/>
        </w:rPr>
        <w:t xml:space="preserve">přičemž objednatel obdrží </w:t>
      </w:r>
      <w:r w:rsidR="093EAAEA" w:rsidRPr="005545B5">
        <w:rPr>
          <w:rFonts w:ascii="Tahoma" w:hAnsi="Tahoma" w:cs="Tahoma"/>
          <w:sz w:val="22"/>
          <w:szCs w:val="22"/>
        </w:rPr>
        <w:t>dvě</w:t>
      </w:r>
      <w:r w:rsidR="6E75A698" w:rsidRPr="005545B5">
        <w:rPr>
          <w:rFonts w:ascii="Tahoma" w:hAnsi="Tahoma" w:cs="Tahoma"/>
          <w:sz w:val="22"/>
          <w:szCs w:val="22"/>
        </w:rPr>
        <w:t xml:space="preserve"> a </w:t>
      </w:r>
      <w:r w:rsidR="3BF674C4" w:rsidRPr="005545B5">
        <w:rPr>
          <w:rFonts w:ascii="Tahoma" w:hAnsi="Tahoma" w:cs="Tahoma"/>
          <w:sz w:val="22"/>
          <w:szCs w:val="22"/>
        </w:rPr>
        <w:t>zhotovitel jedno vyhotovení.</w:t>
      </w:r>
      <w:r w:rsidRPr="005545B5">
        <w:rPr>
          <w:rFonts w:ascii="Tahoma" w:hAnsi="Tahoma" w:cs="Tahoma"/>
          <w:sz w:val="22"/>
          <w:szCs w:val="22"/>
        </w:rPr>
        <w:t xml:space="preserve"> Je-li tato </w:t>
      </w:r>
      <w:r w:rsidRPr="002E3CDC">
        <w:rPr>
          <w:rFonts w:ascii="Tahoma" w:hAnsi="Tahoma" w:cs="Tahoma"/>
          <w:sz w:val="22"/>
          <w:szCs w:val="22"/>
        </w:rPr>
        <w:t>smlouva uzavřena elektronicky, obdrží obě smluvní strany její elektronický originál opatřený elektronickými podpisy.</w:t>
      </w:r>
    </w:p>
    <w:p w14:paraId="2C09A26F" w14:textId="66800E95" w:rsidR="00A54991" w:rsidRPr="00080BAF" w:rsidRDefault="3BF674C4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Smluvní strany shodně prohlašují, že si smlouvu před jejím podpisem přečetly a že se dohodly o celém jejím obsahu, což stvrzují svými podpisy.</w:t>
      </w:r>
    </w:p>
    <w:p w14:paraId="08A9514C" w14:textId="284E6C12" w:rsidR="007613DD" w:rsidRDefault="6E75A698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Osobní údaje obsažené v této smlouvě budou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zpracovávány pouze pro účely plnění práv a povinností vyplývajících z této smlouvy; k jiným účelům nebudou tyto osobní údaje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použity. </w:t>
      </w:r>
      <w:r w:rsidR="589A0D41" w:rsidRPr="4E220982">
        <w:rPr>
          <w:rFonts w:ascii="Tahoma" w:hAnsi="Tahoma" w:cs="Tahoma"/>
          <w:sz w:val="22"/>
          <w:szCs w:val="22"/>
        </w:rPr>
        <w:t>Objednatel</w:t>
      </w:r>
      <w:r w:rsidRPr="4E220982">
        <w:rPr>
          <w:rFonts w:ascii="Tahoma" w:hAnsi="Tahoma" w:cs="Tahoma"/>
          <w:sz w:val="22"/>
          <w:szCs w:val="22"/>
        </w:rPr>
        <w:t xml:space="preserve"> při zpracovávání osobních údajů dodržuje platné právní předpisy. Podrobné informace o ochraně osobních údajů jsou uvedeny na oficiálních webových stránkách </w:t>
      </w:r>
      <w:r w:rsidR="49F0CA1D" w:rsidRPr="005545B5">
        <w:rPr>
          <w:rFonts w:ascii="Tahoma" w:hAnsi="Tahoma" w:cs="Tahoma"/>
          <w:sz w:val="22"/>
          <w:szCs w:val="22"/>
        </w:rPr>
        <w:t>objednatele</w:t>
      </w:r>
      <w:r w:rsidRPr="005545B5">
        <w:rPr>
          <w:rFonts w:ascii="Tahoma" w:hAnsi="Tahoma" w:cs="Tahoma"/>
          <w:sz w:val="22"/>
          <w:szCs w:val="22"/>
        </w:rPr>
        <w:t xml:space="preserve"> </w:t>
      </w:r>
      <w:hyperlink r:id="rId12" w:history="1">
        <w:r w:rsidR="006F2684" w:rsidRPr="005545B5">
          <w:rPr>
            <w:rStyle w:val="Hypertextovodkaz"/>
            <w:rFonts w:ascii="Tahoma" w:hAnsi="Tahoma" w:cs="Tahoma"/>
            <w:b/>
            <w:bCs/>
            <w:color w:val="auto"/>
            <w:sz w:val="22"/>
            <w:szCs w:val="22"/>
            <w:u w:val="none"/>
          </w:rPr>
          <w:t>www.ghlucin.c</w:t>
        </w:r>
        <w:r w:rsidR="006F2684" w:rsidRPr="005545B5">
          <w:rPr>
            <w:rStyle w:val="Hypertextovodkaz"/>
            <w:rFonts w:ascii="Tahoma" w:hAnsi="Tahoma" w:cs="Tahoma"/>
            <w:color w:val="auto"/>
            <w:sz w:val="22"/>
            <w:szCs w:val="22"/>
            <w:u w:val="none"/>
          </w:rPr>
          <w:t>z</w:t>
        </w:r>
      </w:hyperlink>
      <w:r w:rsidRPr="4E220982">
        <w:rPr>
          <w:rFonts w:ascii="Tahoma" w:hAnsi="Tahoma" w:cs="Tahoma"/>
          <w:sz w:val="22"/>
          <w:szCs w:val="22"/>
        </w:rPr>
        <w:t>.</w:t>
      </w:r>
    </w:p>
    <w:p w14:paraId="0EEE6E62" w14:textId="77777777" w:rsidR="006F2684" w:rsidRDefault="006F2684" w:rsidP="005545B5">
      <w:pPr>
        <w:pStyle w:val="Smlouva-slo"/>
        <w:spacing w:line="240" w:lineRule="auto"/>
        <w:ind w:left="357"/>
        <w:rPr>
          <w:rFonts w:ascii="Tahoma" w:eastAsia="Ubuntu" w:hAnsi="Tahoma" w:cs="Tahoma"/>
          <w:color w:val="FF00FF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985"/>
        <w:gridCol w:w="3543"/>
      </w:tblGrid>
      <w:tr w:rsidR="00A54991" w:rsidRPr="00080BAF" w14:paraId="15FC951F" w14:textId="77777777" w:rsidTr="001204AC">
        <w:tc>
          <w:tcPr>
            <w:tcW w:w="3544" w:type="dxa"/>
          </w:tcPr>
          <w:p w14:paraId="42DB52F5" w14:textId="3FECE76A" w:rsidR="00A54991" w:rsidRPr="00080BAF" w:rsidRDefault="00A26A58" w:rsidP="00A26A5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</w:t>
            </w:r>
            <w:r w:rsidR="00CE2833">
              <w:rPr>
                <w:rFonts w:ascii="Tahoma" w:hAnsi="Tahoma" w:cs="Tahoma"/>
                <w:sz w:val="22"/>
                <w:szCs w:val="22"/>
              </w:rPr>
              <w:t> …………</w:t>
            </w:r>
            <w:r>
              <w:rPr>
                <w:rFonts w:ascii="Tahoma" w:hAnsi="Tahoma" w:cs="Tahoma"/>
                <w:sz w:val="22"/>
                <w:szCs w:val="22"/>
              </w:rPr>
              <w:t xml:space="preserve"> dne ………………</w:t>
            </w:r>
          </w:p>
        </w:tc>
        <w:tc>
          <w:tcPr>
            <w:tcW w:w="1985" w:type="dxa"/>
          </w:tcPr>
          <w:p w14:paraId="730A5D3D" w14:textId="77777777" w:rsidR="00A54991" w:rsidRPr="00080BAF" w:rsidRDefault="00A54991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</w:tcPr>
          <w:p w14:paraId="6FA7DE00" w14:textId="77777777" w:rsidR="00A54991" w:rsidRPr="00080BAF" w:rsidRDefault="00A54991" w:rsidP="00A26A58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V</w:t>
            </w:r>
            <w:r w:rsidR="00A26A58">
              <w:rPr>
                <w:rFonts w:ascii="Tahoma" w:hAnsi="Tahoma" w:cs="Tahoma"/>
                <w:sz w:val="22"/>
                <w:szCs w:val="22"/>
              </w:rPr>
              <w:t xml:space="preserve"> …………………… </w:t>
            </w:r>
            <w:r w:rsidRPr="00080BAF">
              <w:rPr>
                <w:rFonts w:ascii="Tahoma" w:hAnsi="Tahoma" w:cs="Tahoma"/>
                <w:sz w:val="22"/>
                <w:szCs w:val="22"/>
              </w:rPr>
              <w:t>dne</w:t>
            </w:r>
            <w:r w:rsidR="00A26A58">
              <w:rPr>
                <w:rFonts w:ascii="Tahoma" w:hAnsi="Tahoma" w:cs="Tahoma"/>
                <w:sz w:val="22"/>
                <w:szCs w:val="22"/>
              </w:rPr>
              <w:t> ………………</w:t>
            </w:r>
          </w:p>
        </w:tc>
      </w:tr>
      <w:tr w:rsidR="00A54991" w:rsidRPr="00080BAF" w14:paraId="17036B4D" w14:textId="77777777" w:rsidTr="001204AC">
        <w:trPr>
          <w:trHeight w:val="1497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4C946D21" w14:textId="77777777" w:rsidR="006F2684" w:rsidRDefault="006F2684" w:rsidP="00A26A58">
            <w:pPr>
              <w:jc w:val="center"/>
              <w:rPr>
                <w:ins w:id="38" w:author="Andrea Cahelová" w:date="2025-11-19T13:41:00Z"/>
                <w:rFonts w:ascii="Tahoma" w:hAnsi="Tahoma" w:cs="Tahoma"/>
                <w:sz w:val="22"/>
                <w:szCs w:val="22"/>
              </w:rPr>
            </w:pPr>
          </w:p>
          <w:p w14:paraId="6CC3F036" w14:textId="77777777" w:rsidR="006F2684" w:rsidRDefault="006F2684" w:rsidP="00A26A58">
            <w:pPr>
              <w:jc w:val="center"/>
              <w:rPr>
                <w:ins w:id="39" w:author="Andrea Cahelová" w:date="2025-11-19T13:41:00Z"/>
                <w:rFonts w:ascii="Tahoma" w:hAnsi="Tahoma" w:cs="Tahoma"/>
                <w:sz w:val="22"/>
                <w:szCs w:val="22"/>
              </w:rPr>
            </w:pPr>
          </w:p>
          <w:p w14:paraId="23D5B092" w14:textId="77777777" w:rsidR="006F2684" w:rsidRDefault="006F2684" w:rsidP="00A26A58">
            <w:pPr>
              <w:jc w:val="center"/>
              <w:rPr>
                <w:ins w:id="40" w:author="Andrea Cahelová" w:date="2025-11-19T13:41:00Z"/>
                <w:rFonts w:ascii="Tahoma" w:hAnsi="Tahoma" w:cs="Tahoma"/>
                <w:sz w:val="22"/>
                <w:szCs w:val="22"/>
              </w:rPr>
            </w:pPr>
          </w:p>
          <w:p w14:paraId="15F18820" w14:textId="5C8C8CE6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E000080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11201647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54991" w:rsidRPr="00080BAF" w14:paraId="51FEC633" w14:textId="77777777" w:rsidTr="001204AC">
        <w:trPr>
          <w:trHeight w:val="1678"/>
        </w:trPr>
        <w:tc>
          <w:tcPr>
            <w:tcW w:w="3544" w:type="dxa"/>
            <w:tcBorders>
              <w:top w:val="single" w:sz="4" w:space="0" w:color="auto"/>
            </w:tcBorders>
          </w:tcPr>
          <w:p w14:paraId="793823B7" w14:textId="77777777" w:rsidR="009E1AC5" w:rsidRDefault="009E1AC5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 xml:space="preserve">za </w:t>
            </w:r>
            <w:r w:rsidR="00770D83" w:rsidRPr="00080BAF">
              <w:rPr>
                <w:rFonts w:ascii="Tahoma" w:hAnsi="Tahoma" w:cs="Tahoma"/>
                <w:sz w:val="22"/>
                <w:szCs w:val="22"/>
              </w:rPr>
              <w:t>objednatele</w:t>
            </w:r>
          </w:p>
          <w:p w14:paraId="52E3F992" w14:textId="4F93A278" w:rsidR="006F2684" w:rsidRDefault="006F2684" w:rsidP="00A26A58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Mgr. Andrea Cahelová</w:t>
            </w:r>
            <w:r w:rsidRPr="001204AC" w:rsidDel="006F2684">
              <w:rPr>
                <w:rFonts w:ascii="Tahoma" w:hAnsi="Tahoma" w:cs="Tahoma"/>
                <w:color w:val="FF0000"/>
                <w:sz w:val="22"/>
                <w:szCs w:val="22"/>
              </w:rPr>
              <w:t xml:space="preserve"> </w:t>
            </w:r>
          </w:p>
          <w:p w14:paraId="47FD5813" w14:textId="6C88188C" w:rsidR="001204AC" w:rsidRPr="006F2684" w:rsidRDefault="006F2684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F2684">
              <w:rPr>
                <w:rFonts w:ascii="Tahoma" w:hAnsi="Tahoma" w:cs="Tahoma"/>
                <w:sz w:val="22"/>
                <w:szCs w:val="22"/>
              </w:rPr>
              <w:t>ředitelka školy</w:t>
            </w:r>
          </w:p>
          <w:p w14:paraId="2135E576" w14:textId="5CAD5E71" w:rsidR="00A54991" w:rsidRPr="00370043" w:rsidRDefault="00A54991" w:rsidP="00370043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i/>
                <w:iCs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2BB0B224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34AED37D" w14:textId="77777777" w:rsidR="00A54991" w:rsidRPr="00080BAF" w:rsidRDefault="00A26A58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288A2389" w14:textId="77777777" w:rsidR="001204AC" w:rsidRPr="001204AC" w:rsidRDefault="001204AC" w:rsidP="001204AC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 w:rsidRPr="001204AC">
              <w:rPr>
                <w:rFonts w:ascii="Tahoma" w:hAnsi="Tahoma" w:cs="Tahoma"/>
                <w:color w:val="FF0000"/>
                <w:sz w:val="22"/>
                <w:szCs w:val="22"/>
              </w:rPr>
              <w:t>jméno, příjmení</w:t>
            </w:r>
          </w:p>
          <w:p w14:paraId="5682020D" w14:textId="77777777" w:rsidR="001204AC" w:rsidRPr="001204AC" w:rsidRDefault="001204AC" w:rsidP="001204AC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 w:rsidRPr="001204AC">
              <w:rPr>
                <w:rFonts w:ascii="Tahoma" w:hAnsi="Tahoma" w:cs="Tahoma"/>
                <w:color w:val="FF0000"/>
                <w:sz w:val="22"/>
                <w:szCs w:val="22"/>
              </w:rPr>
              <w:t>funkce</w:t>
            </w:r>
          </w:p>
          <w:p w14:paraId="00C99FA9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786FDE7E" w14:textId="1605E128" w:rsidR="00F47236" w:rsidRPr="001929FB" w:rsidRDefault="00F47236" w:rsidP="001929FB">
      <w:pPr>
        <w:rPr>
          <w:rFonts w:ascii="Tahoma" w:hAnsi="Tahoma" w:cs="Tahoma"/>
          <w:color w:val="FF00FF"/>
          <w:sz w:val="22"/>
          <w:szCs w:val="22"/>
        </w:rPr>
      </w:pPr>
    </w:p>
    <w:sectPr w:rsidR="00F47236" w:rsidRPr="001929FB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F7BD6" w14:textId="77777777" w:rsidR="007F73F3" w:rsidRDefault="007F73F3">
      <w:r>
        <w:separator/>
      </w:r>
    </w:p>
  </w:endnote>
  <w:endnote w:type="continuationSeparator" w:id="0">
    <w:p w14:paraId="6DDB0713" w14:textId="77777777" w:rsidR="007F73F3" w:rsidRDefault="007F73F3">
      <w:r>
        <w:continuationSeparator/>
      </w:r>
    </w:p>
  </w:endnote>
  <w:endnote w:type="continuationNotice" w:id="1">
    <w:p w14:paraId="773D9C36" w14:textId="77777777" w:rsidR="007F73F3" w:rsidRDefault="007F73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138B2" w14:textId="1CF1BCC6" w:rsidR="00845068" w:rsidRDefault="0084506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8D238" w14:textId="77777777" w:rsidR="00845068" w:rsidRDefault="0084506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3A716" w14:textId="5CD08224" w:rsidR="00845068" w:rsidRPr="00A26A58" w:rsidRDefault="00845068">
    <w:pPr>
      <w:pStyle w:val="Zpat"/>
      <w:framePr w:wrap="around" w:vAnchor="text" w:hAnchor="margin" w:xAlign="right" w:y="1"/>
      <w:rPr>
        <w:rStyle w:val="slostrnky"/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4DCCA5D9" wp14:editId="2E7DFFDB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6" name="MSIPCM73654c719f72815584c498df" descr="{&quot;HashCode&quot;:-106917850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31355F" w14:textId="18DE0C16" w:rsidR="00845068" w:rsidRPr="0075635F" w:rsidRDefault="00845068" w:rsidP="0075635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75635F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CCA5D9" id="_x0000_t202" coordsize="21600,21600" o:spt="202" path="m,l,21600r21600,l21600,xe">
              <v:stroke joinstyle="miter"/>
              <v:path gradientshapeok="t" o:connecttype="rect"/>
            </v:shapetype>
            <v:shape id="MSIPCM73654c719f72815584c498df" o:spid="_x0000_s1026" type="#_x0000_t202" alt="{&quot;HashCode&quot;:-1069178508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7C31355F" w14:textId="18DE0C16" w:rsidR="00845068" w:rsidRPr="0075635F" w:rsidRDefault="00845068" w:rsidP="0075635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75635F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26A58">
      <w:rPr>
        <w:rStyle w:val="slostrnky"/>
        <w:rFonts w:ascii="Tahoma" w:hAnsi="Tahoma" w:cs="Tahoma"/>
        <w:sz w:val="18"/>
        <w:szCs w:val="18"/>
      </w:rPr>
      <w:fldChar w:fldCharType="begin"/>
    </w:r>
    <w:r w:rsidRPr="00A26A58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Pr="00A26A58">
      <w:rPr>
        <w:rStyle w:val="slostrnky"/>
        <w:rFonts w:ascii="Tahoma" w:hAnsi="Tahoma" w:cs="Tahoma"/>
        <w:sz w:val="18"/>
        <w:szCs w:val="18"/>
      </w:rPr>
      <w:fldChar w:fldCharType="separate"/>
    </w:r>
    <w:r w:rsidR="006F2684">
      <w:rPr>
        <w:rStyle w:val="slostrnky"/>
        <w:rFonts w:ascii="Tahoma" w:hAnsi="Tahoma" w:cs="Tahoma"/>
        <w:noProof/>
        <w:sz w:val="18"/>
        <w:szCs w:val="18"/>
      </w:rPr>
      <w:t>2</w:t>
    </w:r>
    <w:r w:rsidRPr="00A26A58">
      <w:rPr>
        <w:rStyle w:val="slostrnky"/>
        <w:rFonts w:ascii="Tahoma" w:hAnsi="Tahoma" w:cs="Tahoma"/>
        <w:sz w:val="18"/>
        <w:szCs w:val="18"/>
      </w:rPr>
      <w:fldChar w:fldCharType="end"/>
    </w:r>
  </w:p>
  <w:p w14:paraId="52FDFAF1" w14:textId="700768E8" w:rsidR="00845068" w:rsidRPr="00A26A58" w:rsidRDefault="00845068" w:rsidP="00A26A58">
    <w:pPr>
      <w:pStyle w:val="Zpat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49B4EDC" wp14:editId="4A348220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DDA616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0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 o:allowincell="f"/>
          </w:pict>
        </mc:Fallback>
      </mc:AlternateContent>
    </w:r>
    <w:r w:rsidRPr="00A26A58">
      <w:rPr>
        <w:rFonts w:ascii="Tahoma" w:hAnsi="Tahoma" w:cs="Tahoma"/>
        <w:sz w:val="18"/>
        <w:szCs w:val="18"/>
      </w:rPr>
      <w:t xml:space="preserve">PD, </w:t>
    </w:r>
    <w:r>
      <w:rPr>
        <w:rFonts w:ascii="Tahoma" w:hAnsi="Tahoma" w:cs="Tahoma"/>
        <w:sz w:val="18"/>
        <w:szCs w:val="18"/>
      </w:rPr>
      <w:t>AD</w:t>
    </w:r>
    <w:r w:rsidRPr="00A26A58">
      <w:rPr>
        <w:rFonts w:ascii="Tahoma" w:hAnsi="Tahoma" w:cs="Tahoma"/>
        <w:sz w:val="18"/>
        <w:szCs w:val="18"/>
      </w:rPr>
      <w:t xml:space="preserve">, koordinátor BOZP po dobu přípravy stavby a inženýrská činnost – </w:t>
    </w:r>
    <w:r>
      <w:rPr>
        <w:rFonts w:ascii="Tahoma" w:hAnsi="Tahoma" w:cs="Tahoma"/>
        <w:sz w:val="18"/>
        <w:szCs w:val="18"/>
      </w:rPr>
      <w:t>VÝMĚNA STŘEŠNÍ KRYTINY</w:t>
    </w:r>
    <w:r w:rsidRPr="00A26A58">
      <w:rPr>
        <w:rFonts w:ascii="Tahoma" w:hAnsi="Tahoma" w:cs="Tahoma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D1B88" w14:textId="4C02186E" w:rsidR="00845068" w:rsidRPr="007427FE" w:rsidRDefault="00845068" w:rsidP="00967DD7">
    <w:pPr>
      <w:pStyle w:val="Zpat"/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252D00A6" wp14:editId="23098DC7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E99A23" id="Line 2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0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 o:allowincell="f"/>
          </w:pict>
        </mc:Fallback>
      </mc:AlternateContent>
    </w:r>
    <w:r w:rsidRPr="00A26A58">
      <w:rPr>
        <w:rFonts w:ascii="Tahoma" w:hAnsi="Tahoma" w:cs="Tahoma"/>
        <w:sz w:val="18"/>
        <w:szCs w:val="18"/>
      </w:rPr>
      <w:t xml:space="preserve">PD, </w:t>
    </w:r>
    <w:r>
      <w:rPr>
        <w:rFonts w:ascii="Tahoma" w:hAnsi="Tahoma" w:cs="Tahoma"/>
        <w:sz w:val="18"/>
        <w:szCs w:val="18"/>
      </w:rPr>
      <w:t>AD</w:t>
    </w:r>
    <w:r w:rsidRPr="00A26A58">
      <w:rPr>
        <w:rFonts w:ascii="Tahoma" w:hAnsi="Tahoma" w:cs="Tahoma"/>
        <w:sz w:val="18"/>
        <w:szCs w:val="18"/>
      </w:rPr>
      <w:t xml:space="preserve">, koordinátor BOZP po dobu přípravy stavby a inženýrská činnost </w:t>
    </w:r>
    <w:r w:rsidRPr="00967DD7">
      <w:rPr>
        <w:rFonts w:ascii="Tahoma" w:hAnsi="Tahoma" w:cs="Tahoma"/>
        <w:sz w:val="18"/>
        <w:szCs w:val="18"/>
      </w:rPr>
      <w:t xml:space="preserve">– </w:t>
    </w:r>
    <w:r w:rsidR="00967DD7" w:rsidRPr="00797B1A">
      <w:rPr>
        <w:rFonts w:ascii="Tahoma" w:hAnsi="Tahoma" w:cs="Tahoma"/>
        <w:sz w:val="18"/>
        <w:szCs w:val="18"/>
      </w:rPr>
      <w:t>VÝMĚNA STŘEŠNÍ KRYTINY</w:t>
    </w:r>
    <w:r w:rsidR="00967DD7" w:rsidRPr="00F72373" w:rsidDel="00967DD7">
      <w:rPr>
        <w:rFonts w:ascii="Tahoma" w:hAnsi="Tahoma" w:cs="Tahoma"/>
        <w:sz w:val="18"/>
        <w:szCs w:val="18"/>
        <w:highlight w:val="yellow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B1F1A" w14:textId="77777777" w:rsidR="007F73F3" w:rsidRDefault="007F73F3">
      <w:r>
        <w:separator/>
      </w:r>
    </w:p>
  </w:footnote>
  <w:footnote w:type="continuationSeparator" w:id="0">
    <w:p w14:paraId="6F6BCD30" w14:textId="77777777" w:rsidR="007F73F3" w:rsidRDefault="007F73F3">
      <w:r>
        <w:continuationSeparator/>
      </w:r>
    </w:p>
  </w:footnote>
  <w:footnote w:type="continuationNotice" w:id="1">
    <w:p w14:paraId="7622C2DF" w14:textId="77777777" w:rsidR="007F73F3" w:rsidRDefault="007F73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92E78" w14:textId="7DCA3D2F" w:rsidR="00845068" w:rsidRPr="00845068" w:rsidRDefault="00845068" w:rsidP="00845068">
    <w:pPr>
      <w:pStyle w:val="KUMS-text"/>
      <w:spacing w:after="120"/>
      <w:rPr>
        <w:iCs/>
      </w:rPr>
    </w:pPr>
    <w:ins w:id="41" w:author="Andrea Cahelová" w:date="2025-11-19T10:03:00Z">
      <w:r>
        <w:rPr>
          <w:iCs/>
        </w:rPr>
        <w:t>Příloha č. 1: Obchodní podmínky – návrh smlouvy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028FF"/>
    <w:multiLevelType w:val="multilevel"/>
    <w:tmpl w:val="17AA3DD4"/>
    <w:lvl w:ilvl="0">
      <w:start w:val="3"/>
      <w:numFmt w:val="decimal"/>
      <w:lvlText w:val="%1."/>
      <w:lvlJc w:val="left"/>
      <w:pPr>
        <w:tabs>
          <w:tab w:val="num" w:pos="5179"/>
        </w:tabs>
        <w:ind w:left="5179" w:hanging="360"/>
      </w:pPr>
    </w:lvl>
    <w:lvl w:ilvl="1" w:tentative="1">
      <w:start w:val="1"/>
      <w:numFmt w:val="decimal"/>
      <w:lvlText w:val="%2."/>
      <w:lvlJc w:val="left"/>
      <w:pPr>
        <w:tabs>
          <w:tab w:val="num" w:pos="5899"/>
        </w:tabs>
        <w:ind w:left="5899" w:hanging="360"/>
      </w:pPr>
    </w:lvl>
    <w:lvl w:ilvl="2" w:tentative="1">
      <w:start w:val="1"/>
      <w:numFmt w:val="decimal"/>
      <w:lvlText w:val="%3."/>
      <w:lvlJc w:val="left"/>
      <w:pPr>
        <w:tabs>
          <w:tab w:val="num" w:pos="6619"/>
        </w:tabs>
        <w:ind w:left="6619" w:hanging="360"/>
      </w:pPr>
    </w:lvl>
    <w:lvl w:ilvl="3" w:tentative="1">
      <w:start w:val="1"/>
      <w:numFmt w:val="decimal"/>
      <w:lvlText w:val="%4."/>
      <w:lvlJc w:val="left"/>
      <w:pPr>
        <w:tabs>
          <w:tab w:val="num" w:pos="7339"/>
        </w:tabs>
        <w:ind w:left="7339" w:hanging="360"/>
      </w:pPr>
    </w:lvl>
    <w:lvl w:ilvl="4" w:tentative="1">
      <w:start w:val="1"/>
      <w:numFmt w:val="decimal"/>
      <w:lvlText w:val="%5."/>
      <w:lvlJc w:val="left"/>
      <w:pPr>
        <w:tabs>
          <w:tab w:val="num" w:pos="8059"/>
        </w:tabs>
        <w:ind w:left="8059" w:hanging="360"/>
      </w:pPr>
    </w:lvl>
    <w:lvl w:ilvl="5" w:tentative="1">
      <w:start w:val="1"/>
      <w:numFmt w:val="decimal"/>
      <w:lvlText w:val="%6."/>
      <w:lvlJc w:val="left"/>
      <w:pPr>
        <w:tabs>
          <w:tab w:val="num" w:pos="8779"/>
        </w:tabs>
        <w:ind w:left="8779" w:hanging="360"/>
      </w:pPr>
    </w:lvl>
    <w:lvl w:ilvl="6" w:tentative="1">
      <w:start w:val="1"/>
      <w:numFmt w:val="decimal"/>
      <w:lvlText w:val="%7."/>
      <w:lvlJc w:val="left"/>
      <w:pPr>
        <w:tabs>
          <w:tab w:val="num" w:pos="9499"/>
        </w:tabs>
        <w:ind w:left="9499" w:hanging="360"/>
      </w:pPr>
    </w:lvl>
    <w:lvl w:ilvl="7" w:tentative="1">
      <w:start w:val="1"/>
      <w:numFmt w:val="decimal"/>
      <w:lvlText w:val="%8."/>
      <w:lvlJc w:val="left"/>
      <w:pPr>
        <w:tabs>
          <w:tab w:val="num" w:pos="10219"/>
        </w:tabs>
        <w:ind w:left="10219" w:hanging="360"/>
      </w:pPr>
    </w:lvl>
    <w:lvl w:ilvl="8" w:tentative="1">
      <w:start w:val="1"/>
      <w:numFmt w:val="decimal"/>
      <w:lvlText w:val="%9."/>
      <w:lvlJc w:val="left"/>
      <w:pPr>
        <w:tabs>
          <w:tab w:val="num" w:pos="10939"/>
        </w:tabs>
        <w:ind w:left="10939" w:hanging="360"/>
      </w:pPr>
    </w:lvl>
  </w:abstractNum>
  <w:abstractNum w:abstractNumId="1" w15:restartNumberingAfterBreak="0">
    <w:nsid w:val="0BA61A68"/>
    <w:multiLevelType w:val="hybridMultilevel"/>
    <w:tmpl w:val="2FAC5942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165904"/>
    <w:multiLevelType w:val="multilevel"/>
    <w:tmpl w:val="50BA7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75A16"/>
    <w:multiLevelType w:val="multilevel"/>
    <w:tmpl w:val="7D6AF2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510F9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5" w15:restartNumberingAfterBreak="0">
    <w:nsid w:val="1792784E"/>
    <w:multiLevelType w:val="hybridMultilevel"/>
    <w:tmpl w:val="2D266A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B06D32"/>
    <w:multiLevelType w:val="hybridMultilevel"/>
    <w:tmpl w:val="B002E7C6"/>
    <w:lvl w:ilvl="0" w:tplc="EE2A4B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B85E04"/>
    <w:multiLevelType w:val="multilevel"/>
    <w:tmpl w:val="2124E2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96617A"/>
    <w:multiLevelType w:val="hybridMultilevel"/>
    <w:tmpl w:val="71D22A30"/>
    <w:lvl w:ilvl="0" w:tplc="49F48C46">
      <w:start w:val="1"/>
      <w:numFmt w:val="decimal"/>
      <w:lvlText w:val="%1."/>
      <w:lvlJc w:val="left"/>
      <w:pPr>
        <w:ind w:left="720" w:hanging="360"/>
      </w:pPr>
    </w:lvl>
    <w:lvl w:ilvl="1" w:tplc="05B0B27C">
      <w:start w:val="1"/>
      <w:numFmt w:val="lowerLetter"/>
      <w:lvlText w:val="%2."/>
      <w:lvlJc w:val="left"/>
      <w:pPr>
        <w:ind w:left="1440" w:hanging="360"/>
      </w:pPr>
    </w:lvl>
    <w:lvl w:ilvl="2" w:tplc="DBC0CD70">
      <w:start w:val="1"/>
      <w:numFmt w:val="lowerRoman"/>
      <w:lvlText w:val="%3."/>
      <w:lvlJc w:val="right"/>
      <w:pPr>
        <w:ind w:left="2160" w:hanging="180"/>
      </w:pPr>
    </w:lvl>
    <w:lvl w:ilvl="3" w:tplc="B7B661FC">
      <w:start w:val="1"/>
      <w:numFmt w:val="decimal"/>
      <w:lvlText w:val="%4."/>
      <w:lvlJc w:val="left"/>
      <w:pPr>
        <w:ind w:left="2880" w:hanging="360"/>
      </w:pPr>
    </w:lvl>
    <w:lvl w:ilvl="4" w:tplc="8C5E6A08">
      <w:start w:val="1"/>
      <w:numFmt w:val="lowerLetter"/>
      <w:lvlText w:val="%5."/>
      <w:lvlJc w:val="left"/>
      <w:pPr>
        <w:ind w:left="3600" w:hanging="360"/>
      </w:pPr>
    </w:lvl>
    <w:lvl w:ilvl="5" w:tplc="4BDA678A">
      <w:start w:val="1"/>
      <w:numFmt w:val="lowerRoman"/>
      <w:lvlText w:val="%6."/>
      <w:lvlJc w:val="right"/>
      <w:pPr>
        <w:ind w:left="4320" w:hanging="180"/>
      </w:pPr>
    </w:lvl>
    <w:lvl w:ilvl="6" w:tplc="A17CBE00">
      <w:start w:val="1"/>
      <w:numFmt w:val="decimal"/>
      <w:lvlText w:val="%7."/>
      <w:lvlJc w:val="left"/>
      <w:pPr>
        <w:ind w:left="5040" w:hanging="360"/>
      </w:pPr>
    </w:lvl>
    <w:lvl w:ilvl="7" w:tplc="83ACF296">
      <w:start w:val="1"/>
      <w:numFmt w:val="lowerLetter"/>
      <w:lvlText w:val="%8."/>
      <w:lvlJc w:val="left"/>
      <w:pPr>
        <w:ind w:left="5760" w:hanging="360"/>
      </w:pPr>
    </w:lvl>
    <w:lvl w:ilvl="8" w:tplc="17D807E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87E71"/>
    <w:multiLevelType w:val="hybridMultilevel"/>
    <w:tmpl w:val="58345E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73872"/>
    <w:multiLevelType w:val="hybridMultilevel"/>
    <w:tmpl w:val="88D4A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555D94"/>
    <w:multiLevelType w:val="multilevel"/>
    <w:tmpl w:val="9A7E6F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9F219E"/>
    <w:multiLevelType w:val="hybridMultilevel"/>
    <w:tmpl w:val="3154EF3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7">
      <w:start w:val="1"/>
      <w:numFmt w:val="lowerLetter"/>
      <w:lvlText w:val="%2)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B9474FC"/>
    <w:multiLevelType w:val="hybridMultilevel"/>
    <w:tmpl w:val="3EFE06CC"/>
    <w:lvl w:ilvl="0" w:tplc="DEA064CC">
      <w:start w:val="1"/>
      <w:numFmt w:val="decimal"/>
      <w:lvlText w:val="%1)"/>
      <w:lvlJc w:val="left"/>
      <w:pPr>
        <w:tabs>
          <w:tab w:val="num" w:pos="357"/>
        </w:tabs>
        <w:ind w:left="70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51C59CE">
      <w:start w:val="1"/>
      <w:numFmt w:val="lowerLetter"/>
      <w:lvlText w:val="%2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2" w:tplc="724C6B8E">
      <w:start w:val="1"/>
      <w:numFmt w:val="lowerLetter"/>
      <w:lvlText w:val="%3)"/>
      <w:lvlJc w:val="left"/>
      <w:pPr>
        <w:tabs>
          <w:tab w:val="num" w:pos="2610"/>
        </w:tabs>
        <w:ind w:left="2610" w:hanging="63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1E47A6"/>
    <w:multiLevelType w:val="hybridMultilevel"/>
    <w:tmpl w:val="E6169768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2536EA"/>
    <w:multiLevelType w:val="hybridMultilevel"/>
    <w:tmpl w:val="ED7A24B0"/>
    <w:lvl w:ilvl="0" w:tplc="2E34D276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4835467"/>
    <w:multiLevelType w:val="hybridMultilevel"/>
    <w:tmpl w:val="D61C73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40096"/>
    <w:multiLevelType w:val="singleLevel"/>
    <w:tmpl w:val="04AEDCA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18" w15:restartNumberingAfterBreak="0">
    <w:nsid w:val="37947052"/>
    <w:multiLevelType w:val="multilevel"/>
    <w:tmpl w:val="2C503E4C"/>
    <w:lvl w:ilvl="0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 w15:restartNumberingAfterBreak="0">
    <w:nsid w:val="39AA612D"/>
    <w:multiLevelType w:val="hybridMultilevel"/>
    <w:tmpl w:val="960254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1" w15:restartNumberingAfterBreak="0">
    <w:nsid w:val="3D5D550B"/>
    <w:multiLevelType w:val="hybridMultilevel"/>
    <w:tmpl w:val="4A8065D6"/>
    <w:lvl w:ilvl="0" w:tplc="0062306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052728"/>
    <w:multiLevelType w:val="hybridMultilevel"/>
    <w:tmpl w:val="227E8976"/>
    <w:lvl w:ilvl="0" w:tplc="D954E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455E34"/>
    <w:multiLevelType w:val="multilevel"/>
    <w:tmpl w:val="65F4D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473178AD"/>
    <w:multiLevelType w:val="multilevel"/>
    <w:tmpl w:val="078253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A40376F"/>
    <w:multiLevelType w:val="multilevel"/>
    <w:tmpl w:val="B3FA30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6052EC"/>
    <w:multiLevelType w:val="multilevel"/>
    <w:tmpl w:val="BDA87D8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387C07"/>
    <w:multiLevelType w:val="hybridMultilevel"/>
    <w:tmpl w:val="4E9C2D32"/>
    <w:lvl w:ilvl="0" w:tplc="495CBA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926DE2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9" w15:restartNumberingAfterBreak="0">
    <w:nsid w:val="5B8B2FE4"/>
    <w:multiLevelType w:val="multilevel"/>
    <w:tmpl w:val="AEC6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68E1B"/>
    <w:multiLevelType w:val="hybridMultilevel"/>
    <w:tmpl w:val="39DC1D28"/>
    <w:lvl w:ilvl="0" w:tplc="CBDEC2CA">
      <w:start w:val="1"/>
      <w:numFmt w:val="decimal"/>
      <w:lvlText w:val="%1."/>
      <w:lvlJc w:val="left"/>
      <w:pPr>
        <w:ind w:left="720" w:hanging="360"/>
      </w:pPr>
    </w:lvl>
    <w:lvl w:ilvl="1" w:tplc="69D454CE">
      <w:start w:val="1"/>
      <w:numFmt w:val="lowerLetter"/>
      <w:lvlText w:val="%2."/>
      <w:lvlJc w:val="left"/>
      <w:pPr>
        <w:ind w:left="1440" w:hanging="360"/>
      </w:pPr>
    </w:lvl>
    <w:lvl w:ilvl="2" w:tplc="B808880A">
      <w:start w:val="1"/>
      <w:numFmt w:val="lowerRoman"/>
      <w:lvlText w:val="%3."/>
      <w:lvlJc w:val="right"/>
      <w:pPr>
        <w:ind w:left="2160" w:hanging="180"/>
      </w:pPr>
    </w:lvl>
    <w:lvl w:ilvl="3" w:tplc="5B600FAE">
      <w:start w:val="1"/>
      <w:numFmt w:val="decimal"/>
      <w:lvlText w:val="%4."/>
      <w:lvlJc w:val="left"/>
      <w:pPr>
        <w:ind w:left="2880" w:hanging="360"/>
      </w:pPr>
    </w:lvl>
    <w:lvl w:ilvl="4" w:tplc="C9E26B58">
      <w:start w:val="1"/>
      <w:numFmt w:val="lowerLetter"/>
      <w:lvlText w:val="%5."/>
      <w:lvlJc w:val="left"/>
      <w:pPr>
        <w:ind w:left="3600" w:hanging="360"/>
      </w:pPr>
    </w:lvl>
    <w:lvl w:ilvl="5" w:tplc="68726628">
      <w:start w:val="1"/>
      <w:numFmt w:val="lowerRoman"/>
      <w:lvlText w:val="%6."/>
      <w:lvlJc w:val="right"/>
      <w:pPr>
        <w:ind w:left="4320" w:hanging="180"/>
      </w:pPr>
    </w:lvl>
    <w:lvl w:ilvl="6" w:tplc="8B46A78A">
      <w:start w:val="1"/>
      <w:numFmt w:val="decimal"/>
      <w:lvlText w:val="%7."/>
      <w:lvlJc w:val="left"/>
      <w:pPr>
        <w:ind w:left="5040" w:hanging="360"/>
      </w:pPr>
    </w:lvl>
    <w:lvl w:ilvl="7" w:tplc="D6483D6E">
      <w:start w:val="1"/>
      <w:numFmt w:val="lowerLetter"/>
      <w:lvlText w:val="%8."/>
      <w:lvlJc w:val="left"/>
      <w:pPr>
        <w:ind w:left="5760" w:hanging="360"/>
      </w:pPr>
    </w:lvl>
    <w:lvl w:ilvl="8" w:tplc="054EE09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1C1F7B"/>
    <w:multiLevelType w:val="multilevel"/>
    <w:tmpl w:val="1E5890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3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32" w15:restartNumberingAfterBreak="0">
    <w:nsid w:val="5FF75A5C"/>
    <w:multiLevelType w:val="multilevel"/>
    <w:tmpl w:val="66404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387384"/>
    <w:multiLevelType w:val="multilevel"/>
    <w:tmpl w:val="A2F06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2133DF2"/>
    <w:multiLevelType w:val="hybridMultilevel"/>
    <w:tmpl w:val="5150E828"/>
    <w:lvl w:ilvl="0" w:tplc="FA52E0D8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7E199B"/>
    <w:multiLevelType w:val="hybridMultilevel"/>
    <w:tmpl w:val="F5B8538C"/>
    <w:lvl w:ilvl="0" w:tplc="1FC2CB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DF3DAB"/>
    <w:multiLevelType w:val="multilevel"/>
    <w:tmpl w:val="03E82C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C94F11"/>
    <w:multiLevelType w:val="hybridMultilevel"/>
    <w:tmpl w:val="EA207288"/>
    <w:lvl w:ilvl="0" w:tplc="1FC2CB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ED41603"/>
    <w:multiLevelType w:val="multilevel"/>
    <w:tmpl w:val="36CC83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F1A759C"/>
    <w:multiLevelType w:val="hybridMultilevel"/>
    <w:tmpl w:val="F4D413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548AB1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C7776F"/>
    <w:multiLevelType w:val="hybridMultilevel"/>
    <w:tmpl w:val="AC445B24"/>
    <w:lvl w:ilvl="0" w:tplc="00D410D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1" w15:restartNumberingAfterBreak="0">
    <w:nsid w:val="7036294E"/>
    <w:multiLevelType w:val="singleLevel"/>
    <w:tmpl w:val="540CB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2DD5D57"/>
    <w:multiLevelType w:val="multilevel"/>
    <w:tmpl w:val="3A762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36541B6"/>
    <w:multiLevelType w:val="hybridMultilevel"/>
    <w:tmpl w:val="FDE02064"/>
    <w:lvl w:ilvl="0" w:tplc="12104672">
      <w:start w:val="1"/>
      <w:numFmt w:val="lowerLetter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C43770"/>
    <w:multiLevelType w:val="hybridMultilevel"/>
    <w:tmpl w:val="8B106AC8"/>
    <w:lvl w:ilvl="0" w:tplc="D276870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B041A76"/>
    <w:multiLevelType w:val="hybridMultilevel"/>
    <w:tmpl w:val="DC80D6E0"/>
    <w:lvl w:ilvl="0" w:tplc="EF567672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D72FF2"/>
    <w:multiLevelType w:val="hybridMultilevel"/>
    <w:tmpl w:val="29367AA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CCC76A1"/>
    <w:multiLevelType w:val="hybridMultilevel"/>
    <w:tmpl w:val="9BCC89E8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48" w15:restartNumberingAfterBreak="0">
    <w:nsid w:val="7F984B5A"/>
    <w:multiLevelType w:val="singleLevel"/>
    <w:tmpl w:val="540CB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959028038">
    <w:abstractNumId w:val="30"/>
  </w:num>
  <w:num w:numId="2" w16cid:durableId="1703020569">
    <w:abstractNumId w:val="8"/>
  </w:num>
  <w:num w:numId="3" w16cid:durableId="162281078">
    <w:abstractNumId w:val="41"/>
  </w:num>
  <w:num w:numId="4" w16cid:durableId="92669260">
    <w:abstractNumId w:val="41"/>
    <w:lvlOverride w:ilvl="0">
      <w:startOverride w:val="1"/>
    </w:lvlOverride>
  </w:num>
  <w:num w:numId="5" w16cid:durableId="469787980">
    <w:abstractNumId w:val="41"/>
    <w:lvlOverride w:ilvl="0">
      <w:startOverride w:val="1"/>
    </w:lvlOverride>
  </w:num>
  <w:num w:numId="6" w16cid:durableId="350107620">
    <w:abstractNumId w:val="40"/>
    <w:lvlOverride w:ilvl="0">
      <w:startOverride w:val="1"/>
    </w:lvlOverride>
  </w:num>
  <w:num w:numId="7" w16cid:durableId="258026714">
    <w:abstractNumId w:val="41"/>
    <w:lvlOverride w:ilvl="0">
      <w:startOverride w:val="1"/>
    </w:lvlOverride>
  </w:num>
  <w:num w:numId="8" w16cid:durableId="1157762846">
    <w:abstractNumId w:val="41"/>
    <w:lvlOverride w:ilvl="0">
      <w:startOverride w:val="1"/>
    </w:lvlOverride>
  </w:num>
  <w:num w:numId="9" w16cid:durableId="702291559">
    <w:abstractNumId w:val="41"/>
    <w:lvlOverride w:ilvl="0">
      <w:startOverride w:val="1"/>
    </w:lvlOverride>
  </w:num>
  <w:num w:numId="10" w16cid:durableId="799416001">
    <w:abstractNumId w:val="40"/>
    <w:lvlOverride w:ilvl="0">
      <w:startOverride w:val="1"/>
    </w:lvlOverride>
  </w:num>
  <w:num w:numId="11" w16cid:durableId="1387677212">
    <w:abstractNumId w:val="40"/>
    <w:lvlOverride w:ilvl="0">
      <w:startOverride w:val="1"/>
    </w:lvlOverride>
  </w:num>
  <w:num w:numId="12" w16cid:durableId="1885948403">
    <w:abstractNumId w:val="20"/>
  </w:num>
  <w:num w:numId="13" w16cid:durableId="741490680">
    <w:abstractNumId w:val="18"/>
  </w:num>
  <w:num w:numId="14" w16cid:durableId="1534418411">
    <w:abstractNumId w:val="29"/>
  </w:num>
  <w:num w:numId="15" w16cid:durableId="187498796">
    <w:abstractNumId w:val="46"/>
  </w:num>
  <w:num w:numId="16" w16cid:durableId="1293169412">
    <w:abstractNumId w:val="6"/>
  </w:num>
  <w:num w:numId="17" w16cid:durableId="823931073">
    <w:abstractNumId w:val="35"/>
  </w:num>
  <w:num w:numId="18" w16cid:durableId="1269193899">
    <w:abstractNumId w:val="34"/>
  </w:num>
  <w:num w:numId="19" w16cid:durableId="2126347001">
    <w:abstractNumId w:val="15"/>
  </w:num>
  <w:num w:numId="20" w16cid:durableId="2089034224">
    <w:abstractNumId w:val="21"/>
  </w:num>
  <w:num w:numId="21" w16cid:durableId="1624268854">
    <w:abstractNumId w:val="17"/>
  </w:num>
  <w:num w:numId="22" w16cid:durableId="534123666">
    <w:abstractNumId w:val="31"/>
  </w:num>
  <w:num w:numId="23" w16cid:durableId="855190255">
    <w:abstractNumId w:val="24"/>
  </w:num>
  <w:num w:numId="24" w16cid:durableId="289288182">
    <w:abstractNumId w:val="1"/>
  </w:num>
  <w:num w:numId="25" w16cid:durableId="708721783">
    <w:abstractNumId w:val="22"/>
  </w:num>
  <w:num w:numId="26" w16cid:durableId="310672735">
    <w:abstractNumId w:val="39"/>
  </w:num>
  <w:num w:numId="27" w16cid:durableId="330302829">
    <w:abstractNumId w:val="14"/>
  </w:num>
  <w:num w:numId="28" w16cid:durableId="1994482961">
    <w:abstractNumId w:val="37"/>
  </w:num>
  <w:num w:numId="29" w16cid:durableId="281347198">
    <w:abstractNumId w:val="27"/>
  </w:num>
  <w:num w:numId="30" w16cid:durableId="769157757">
    <w:abstractNumId w:val="45"/>
  </w:num>
  <w:num w:numId="31" w16cid:durableId="472262427">
    <w:abstractNumId w:val="13"/>
  </w:num>
  <w:num w:numId="32" w16cid:durableId="1324553252">
    <w:abstractNumId w:val="28"/>
  </w:num>
  <w:num w:numId="33" w16cid:durableId="1086270248">
    <w:abstractNumId w:val="47"/>
  </w:num>
  <w:num w:numId="34" w16cid:durableId="545483639">
    <w:abstractNumId w:val="23"/>
  </w:num>
  <w:num w:numId="35" w16cid:durableId="1182159024">
    <w:abstractNumId w:val="5"/>
  </w:num>
  <w:num w:numId="36" w16cid:durableId="514811595">
    <w:abstractNumId w:val="12"/>
  </w:num>
  <w:num w:numId="37" w16cid:durableId="24407346">
    <w:abstractNumId w:val="48"/>
  </w:num>
  <w:num w:numId="38" w16cid:durableId="472716371">
    <w:abstractNumId w:val="40"/>
    <w:lvlOverride w:ilvl="0">
      <w:startOverride w:val="1"/>
    </w:lvlOverride>
  </w:num>
  <w:num w:numId="39" w16cid:durableId="1968510058">
    <w:abstractNumId w:val="10"/>
  </w:num>
  <w:num w:numId="40" w16cid:durableId="1564900815">
    <w:abstractNumId w:val="32"/>
  </w:num>
  <w:num w:numId="41" w16cid:durableId="336421875">
    <w:abstractNumId w:val="42"/>
  </w:num>
  <w:num w:numId="42" w16cid:durableId="1876189708">
    <w:abstractNumId w:val="0"/>
  </w:num>
  <w:num w:numId="43" w16cid:durableId="1919099085">
    <w:abstractNumId w:val="11"/>
  </w:num>
  <w:num w:numId="44" w16cid:durableId="1914973992">
    <w:abstractNumId w:val="3"/>
  </w:num>
  <w:num w:numId="45" w16cid:durableId="2062360292">
    <w:abstractNumId w:val="2"/>
  </w:num>
  <w:num w:numId="46" w16cid:durableId="134877466">
    <w:abstractNumId w:val="7"/>
  </w:num>
  <w:num w:numId="47" w16cid:durableId="751505955">
    <w:abstractNumId w:val="33"/>
  </w:num>
  <w:num w:numId="48" w16cid:durableId="1120346025">
    <w:abstractNumId w:val="36"/>
  </w:num>
  <w:num w:numId="49" w16cid:durableId="1037898620">
    <w:abstractNumId w:val="38"/>
  </w:num>
  <w:num w:numId="50" w16cid:durableId="1848209549">
    <w:abstractNumId w:val="25"/>
  </w:num>
  <w:num w:numId="51" w16cid:durableId="414057059">
    <w:abstractNumId w:val="26"/>
  </w:num>
  <w:num w:numId="52" w16cid:durableId="1963800848">
    <w:abstractNumId w:val="44"/>
  </w:num>
  <w:num w:numId="53" w16cid:durableId="1271476426">
    <w:abstractNumId w:val="16"/>
  </w:num>
  <w:num w:numId="54" w16cid:durableId="1151630276">
    <w:abstractNumId w:val="43"/>
  </w:num>
  <w:num w:numId="55" w16cid:durableId="1993749512">
    <w:abstractNumId w:val="9"/>
  </w:num>
  <w:num w:numId="56" w16cid:durableId="192808962">
    <w:abstractNumId w:val="19"/>
  </w:num>
  <w:num w:numId="57" w16cid:durableId="780303695">
    <w:abstractNumId w:val="40"/>
  </w:num>
  <w:num w:numId="58" w16cid:durableId="1282540548">
    <w:abstractNumId w:val="40"/>
    <w:lvlOverride w:ilvl="0">
      <w:startOverride w:val="1"/>
    </w:lvlOverride>
  </w:num>
  <w:num w:numId="59" w16cid:durableId="1379671297">
    <w:abstractNumId w:val="4"/>
  </w:num>
  <w:numIdMacAtCleanup w:val="5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Zemanová Marie">
    <w15:presenceInfo w15:providerId="AD" w15:userId="S::marie.zemanova@msk.cz::f4f8fcce-d805-4728-888d-6a4b1088c1af"/>
  </w15:person>
  <w15:person w15:author="Andrea Cahelová">
    <w15:presenceInfo w15:providerId="None" w15:userId="Andrea Cahel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F02"/>
    <w:rsid w:val="00003DC2"/>
    <w:rsid w:val="000042B5"/>
    <w:rsid w:val="000048F5"/>
    <w:rsid w:val="00004991"/>
    <w:rsid w:val="00006497"/>
    <w:rsid w:val="000066DA"/>
    <w:rsid w:val="00006743"/>
    <w:rsid w:val="00006876"/>
    <w:rsid w:val="00006CA4"/>
    <w:rsid w:val="0000753D"/>
    <w:rsid w:val="0001005B"/>
    <w:rsid w:val="00011112"/>
    <w:rsid w:val="00012175"/>
    <w:rsid w:val="00012C6F"/>
    <w:rsid w:val="000133D7"/>
    <w:rsid w:val="00013979"/>
    <w:rsid w:val="00013A4C"/>
    <w:rsid w:val="00015861"/>
    <w:rsid w:val="00016CA0"/>
    <w:rsid w:val="00016F87"/>
    <w:rsid w:val="00020554"/>
    <w:rsid w:val="00020923"/>
    <w:rsid w:val="000219C9"/>
    <w:rsid w:val="00021E90"/>
    <w:rsid w:val="00022404"/>
    <w:rsid w:val="0002511A"/>
    <w:rsid w:val="00025127"/>
    <w:rsid w:val="000256E5"/>
    <w:rsid w:val="00025BBF"/>
    <w:rsid w:val="00025E57"/>
    <w:rsid w:val="00026802"/>
    <w:rsid w:val="00026BFF"/>
    <w:rsid w:val="00030A90"/>
    <w:rsid w:val="00033401"/>
    <w:rsid w:val="00033442"/>
    <w:rsid w:val="000337E2"/>
    <w:rsid w:val="00033A67"/>
    <w:rsid w:val="00033F43"/>
    <w:rsid w:val="0003496E"/>
    <w:rsid w:val="000359F6"/>
    <w:rsid w:val="00037112"/>
    <w:rsid w:val="000375A1"/>
    <w:rsid w:val="00043E73"/>
    <w:rsid w:val="00044540"/>
    <w:rsid w:val="0004574D"/>
    <w:rsid w:val="000463DF"/>
    <w:rsid w:val="00046A67"/>
    <w:rsid w:val="00050127"/>
    <w:rsid w:val="000501BD"/>
    <w:rsid w:val="00050462"/>
    <w:rsid w:val="000504C7"/>
    <w:rsid w:val="00051AEF"/>
    <w:rsid w:val="00052E07"/>
    <w:rsid w:val="00054883"/>
    <w:rsid w:val="00055C9A"/>
    <w:rsid w:val="00055F02"/>
    <w:rsid w:val="00056FDF"/>
    <w:rsid w:val="0005717E"/>
    <w:rsid w:val="00057B29"/>
    <w:rsid w:val="00060D4C"/>
    <w:rsid w:val="00061C6E"/>
    <w:rsid w:val="00063D00"/>
    <w:rsid w:val="00064B05"/>
    <w:rsid w:val="000661FF"/>
    <w:rsid w:val="00066B51"/>
    <w:rsid w:val="00066D58"/>
    <w:rsid w:val="00067080"/>
    <w:rsid w:val="00067467"/>
    <w:rsid w:val="00067759"/>
    <w:rsid w:val="000678D4"/>
    <w:rsid w:val="000700D9"/>
    <w:rsid w:val="00070179"/>
    <w:rsid w:val="00071BEA"/>
    <w:rsid w:val="00071C19"/>
    <w:rsid w:val="00073B5C"/>
    <w:rsid w:val="00073F8E"/>
    <w:rsid w:val="00074821"/>
    <w:rsid w:val="00074A8B"/>
    <w:rsid w:val="000753A1"/>
    <w:rsid w:val="00075AE6"/>
    <w:rsid w:val="00076B40"/>
    <w:rsid w:val="00080BAF"/>
    <w:rsid w:val="00081D58"/>
    <w:rsid w:val="00082D52"/>
    <w:rsid w:val="00084856"/>
    <w:rsid w:val="00084899"/>
    <w:rsid w:val="00084974"/>
    <w:rsid w:val="00084D0F"/>
    <w:rsid w:val="00085051"/>
    <w:rsid w:val="000874E5"/>
    <w:rsid w:val="000914EC"/>
    <w:rsid w:val="0009229A"/>
    <w:rsid w:val="00092F0C"/>
    <w:rsid w:val="0009333C"/>
    <w:rsid w:val="00093ABB"/>
    <w:rsid w:val="000947FF"/>
    <w:rsid w:val="00094ED3"/>
    <w:rsid w:val="000951EC"/>
    <w:rsid w:val="000958C1"/>
    <w:rsid w:val="000967CE"/>
    <w:rsid w:val="00096B73"/>
    <w:rsid w:val="000A247C"/>
    <w:rsid w:val="000A32AD"/>
    <w:rsid w:val="000A59FF"/>
    <w:rsid w:val="000A638D"/>
    <w:rsid w:val="000A6B74"/>
    <w:rsid w:val="000A7D6A"/>
    <w:rsid w:val="000B0873"/>
    <w:rsid w:val="000B17C0"/>
    <w:rsid w:val="000B1DCE"/>
    <w:rsid w:val="000B2ED9"/>
    <w:rsid w:val="000B361F"/>
    <w:rsid w:val="000B41CA"/>
    <w:rsid w:val="000B46CE"/>
    <w:rsid w:val="000B5F91"/>
    <w:rsid w:val="000B77DA"/>
    <w:rsid w:val="000C04D3"/>
    <w:rsid w:val="000C0A38"/>
    <w:rsid w:val="000C0C0A"/>
    <w:rsid w:val="000C0D6F"/>
    <w:rsid w:val="000C4020"/>
    <w:rsid w:val="000C57D4"/>
    <w:rsid w:val="000C57D6"/>
    <w:rsid w:val="000C5912"/>
    <w:rsid w:val="000C6578"/>
    <w:rsid w:val="000D011A"/>
    <w:rsid w:val="000D07D7"/>
    <w:rsid w:val="000D0D6C"/>
    <w:rsid w:val="000D129F"/>
    <w:rsid w:val="000D1D4B"/>
    <w:rsid w:val="000D2A2C"/>
    <w:rsid w:val="000D39BB"/>
    <w:rsid w:val="000D3B4B"/>
    <w:rsid w:val="000D40A7"/>
    <w:rsid w:val="000D632E"/>
    <w:rsid w:val="000D6B01"/>
    <w:rsid w:val="000D7663"/>
    <w:rsid w:val="000E06D2"/>
    <w:rsid w:val="000E1EDA"/>
    <w:rsid w:val="000E34AD"/>
    <w:rsid w:val="000E3F0C"/>
    <w:rsid w:val="000E55E0"/>
    <w:rsid w:val="000E5793"/>
    <w:rsid w:val="000E7F33"/>
    <w:rsid w:val="000F107C"/>
    <w:rsid w:val="000F14E1"/>
    <w:rsid w:val="000F15E8"/>
    <w:rsid w:val="000F4495"/>
    <w:rsid w:val="000F48E1"/>
    <w:rsid w:val="000F4CCB"/>
    <w:rsid w:val="000F58AD"/>
    <w:rsid w:val="000F7211"/>
    <w:rsid w:val="000F736B"/>
    <w:rsid w:val="000F775E"/>
    <w:rsid w:val="001004DD"/>
    <w:rsid w:val="00100E8A"/>
    <w:rsid w:val="0010317C"/>
    <w:rsid w:val="0010530A"/>
    <w:rsid w:val="001066D0"/>
    <w:rsid w:val="001124BD"/>
    <w:rsid w:val="00112741"/>
    <w:rsid w:val="0011557E"/>
    <w:rsid w:val="00117668"/>
    <w:rsid w:val="00117A68"/>
    <w:rsid w:val="001204AC"/>
    <w:rsid w:val="0012235B"/>
    <w:rsid w:val="00122D47"/>
    <w:rsid w:val="0012323A"/>
    <w:rsid w:val="0012434B"/>
    <w:rsid w:val="001248DC"/>
    <w:rsid w:val="00125E97"/>
    <w:rsid w:val="001265B6"/>
    <w:rsid w:val="001272C1"/>
    <w:rsid w:val="00130E0E"/>
    <w:rsid w:val="001322CA"/>
    <w:rsid w:val="0013361B"/>
    <w:rsid w:val="0013442A"/>
    <w:rsid w:val="001344DD"/>
    <w:rsid w:val="001349ED"/>
    <w:rsid w:val="00135462"/>
    <w:rsid w:val="001361E7"/>
    <w:rsid w:val="00137494"/>
    <w:rsid w:val="00137896"/>
    <w:rsid w:val="00140400"/>
    <w:rsid w:val="00140E68"/>
    <w:rsid w:val="001419A0"/>
    <w:rsid w:val="00141C2E"/>
    <w:rsid w:val="00142CE3"/>
    <w:rsid w:val="0014374F"/>
    <w:rsid w:val="001438B1"/>
    <w:rsid w:val="001449E6"/>
    <w:rsid w:val="0014563B"/>
    <w:rsid w:val="00145FAE"/>
    <w:rsid w:val="001479A1"/>
    <w:rsid w:val="00150226"/>
    <w:rsid w:val="00150BB5"/>
    <w:rsid w:val="00152E71"/>
    <w:rsid w:val="00153D7E"/>
    <w:rsid w:val="00154136"/>
    <w:rsid w:val="00154588"/>
    <w:rsid w:val="00154A0A"/>
    <w:rsid w:val="00155145"/>
    <w:rsid w:val="001555D5"/>
    <w:rsid w:val="00155ABC"/>
    <w:rsid w:val="001567CE"/>
    <w:rsid w:val="00156E51"/>
    <w:rsid w:val="00157268"/>
    <w:rsid w:val="001576D0"/>
    <w:rsid w:val="00161658"/>
    <w:rsid w:val="00161C9B"/>
    <w:rsid w:val="001656ED"/>
    <w:rsid w:val="00165F31"/>
    <w:rsid w:val="0016611F"/>
    <w:rsid w:val="001662C9"/>
    <w:rsid w:val="00166D17"/>
    <w:rsid w:val="00167912"/>
    <w:rsid w:val="00167F58"/>
    <w:rsid w:val="001720AA"/>
    <w:rsid w:val="0017267B"/>
    <w:rsid w:val="001734C9"/>
    <w:rsid w:val="0017601F"/>
    <w:rsid w:val="00176963"/>
    <w:rsid w:val="001770ED"/>
    <w:rsid w:val="00177779"/>
    <w:rsid w:val="001801B9"/>
    <w:rsid w:val="00180D25"/>
    <w:rsid w:val="00181066"/>
    <w:rsid w:val="00181E7C"/>
    <w:rsid w:val="00181EED"/>
    <w:rsid w:val="0018223F"/>
    <w:rsid w:val="001828D9"/>
    <w:rsid w:val="00183C9E"/>
    <w:rsid w:val="00185080"/>
    <w:rsid w:val="001851C1"/>
    <w:rsid w:val="001871B1"/>
    <w:rsid w:val="001877E8"/>
    <w:rsid w:val="00187D30"/>
    <w:rsid w:val="00190E4C"/>
    <w:rsid w:val="0019192D"/>
    <w:rsid w:val="00191EF3"/>
    <w:rsid w:val="001929FB"/>
    <w:rsid w:val="00192F18"/>
    <w:rsid w:val="0019424B"/>
    <w:rsid w:val="00194340"/>
    <w:rsid w:val="001A1C43"/>
    <w:rsid w:val="001A257B"/>
    <w:rsid w:val="001A2D88"/>
    <w:rsid w:val="001A67BE"/>
    <w:rsid w:val="001A7092"/>
    <w:rsid w:val="001A7594"/>
    <w:rsid w:val="001B0BEF"/>
    <w:rsid w:val="001B3FF5"/>
    <w:rsid w:val="001B446F"/>
    <w:rsid w:val="001B66B9"/>
    <w:rsid w:val="001B69FD"/>
    <w:rsid w:val="001B6D42"/>
    <w:rsid w:val="001B7088"/>
    <w:rsid w:val="001B7535"/>
    <w:rsid w:val="001B7D68"/>
    <w:rsid w:val="001C1888"/>
    <w:rsid w:val="001C2BE5"/>
    <w:rsid w:val="001C4013"/>
    <w:rsid w:val="001C47CC"/>
    <w:rsid w:val="001C529B"/>
    <w:rsid w:val="001C6150"/>
    <w:rsid w:val="001C6918"/>
    <w:rsid w:val="001D0151"/>
    <w:rsid w:val="001D02C5"/>
    <w:rsid w:val="001D0964"/>
    <w:rsid w:val="001D3021"/>
    <w:rsid w:val="001D4598"/>
    <w:rsid w:val="001D48B6"/>
    <w:rsid w:val="001D58C3"/>
    <w:rsid w:val="001E0B3A"/>
    <w:rsid w:val="001E0FAC"/>
    <w:rsid w:val="001E1220"/>
    <w:rsid w:val="001E2378"/>
    <w:rsid w:val="001E2C49"/>
    <w:rsid w:val="001E2E01"/>
    <w:rsid w:val="001E2E78"/>
    <w:rsid w:val="001E5DAC"/>
    <w:rsid w:val="001E6648"/>
    <w:rsid w:val="001E66FE"/>
    <w:rsid w:val="001F061F"/>
    <w:rsid w:val="001F12A8"/>
    <w:rsid w:val="001F23F0"/>
    <w:rsid w:val="001F30AA"/>
    <w:rsid w:val="001F46E7"/>
    <w:rsid w:val="001F499F"/>
    <w:rsid w:val="001F49B7"/>
    <w:rsid w:val="001F4F0E"/>
    <w:rsid w:val="001F5C13"/>
    <w:rsid w:val="001F6A22"/>
    <w:rsid w:val="001F6FDD"/>
    <w:rsid w:val="001F73A6"/>
    <w:rsid w:val="001F73B5"/>
    <w:rsid w:val="001F76B7"/>
    <w:rsid w:val="00200D7E"/>
    <w:rsid w:val="00200DA7"/>
    <w:rsid w:val="00201400"/>
    <w:rsid w:val="002017F5"/>
    <w:rsid w:val="00201ADF"/>
    <w:rsid w:val="00201D96"/>
    <w:rsid w:val="00201F36"/>
    <w:rsid w:val="00202AE4"/>
    <w:rsid w:val="00206C03"/>
    <w:rsid w:val="00210321"/>
    <w:rsid w:val="002116AC"/>
    <w:rsid w:val="0021261E"/>
    <w:rsid w:val="00213AEF"/>
    <w:rsid w:val="00213C90"/>
    <w:rsid w:val="00214C3D"/>
    <w:rsid w:val="00214D37"/>
    <w:rsid w:val="00214F3D"/>
    <w:rsid w:val="0021535E"/>
    <w:rsid w:val="00215551"/>
    <w:rsid w:val="002160DD"/>
    <w:rsid w:val="002161D8"/>
    <w:rsid w:val="002163C7"/>
    <w:rsid w:val="0021661D"/>
    <w:rsid w:val="0021741F"/>
    <w:rsid w:val="00217DBE"/>
    <w:rsid w:val="00217EE5"/>
    <w:rsid w:val="00220D88"/>
    <w:rsid w:val="00224933"/>
    <w:rsid w:val="00225737"/>
    <w:rsid w:val="0022593C"/>
    <w:rsid w:val="00226491"/>
    <w:rsid w:val="00227587"/>
    <w:rsid w:val="00231F01"/>
    <w:rsid w:val="002326F9"/>
    <w:rsid w:val="00233E46"/>
    <w:rsid w:val="002346D8"/>
    <w:rsid w:val="00235A98"/>
    <w:rsid w:val="00236465"/>
    <w:rsid w:val="00237A78"/>
    <w:rsid w:val="0024016D"/>
    <w:rsid w:val="00241E7E"/>
    <w:rsid w:val="00242433"/>
    <w:rsid w:val="002432C8"/>
    <w:rsid w:val="002433D2"/>
    <w:rsid w:val="00243F41"/>
    <w:rsid w:val="0024503D"/>
    <w:rsid w:val="00245988"/>
    <w:rsid w:val="0024706E"/>
    <w:rsid w:val="00250ED3"/>
    <w:rsid w:val="002517BD"/>
    <w:rsid w:val="002521A5"/>
    <w:rsid w:val="00252CA3"/>
    <w:rsid w:val="00253206"/>
    <w:rsid w:val="0025360F"/>
    <w:rsid w:val="00253A8B"/>
    <w:rsid w:val="002540A0"/>
    <w:rsid w:val="002559B2"/>
    <w:rsid w:val="00255E75"/>
    <w:rsid w:val="00256906"/>
    <w:rsid w:val="00256C00"/>
    <w:rsid w:val="002578A3"/>
    <w:rsid w:val="00257958"/>
    <w:rsid w:val="0026107D"/>
    <w:rsid w:val="002628D0"/>
    <w:rsid w:val="00264B1F"/>
    <w:rsid w:val="00264F1E"/>
    <w:rsid w:val="00264F39"/>
    <w:rsid w:val="00266131"/>
    <w:rsid w:val="002662E8"/>
    <w:rsid w:val="002668DE"/>
    <w:rsid w:val="00266F5E"/>
    <w:rsid w:val="00267309"/>
    <w:rsid w:val="00270915"/>
    <w:rsid w:val="00271A7C"/>
    <w:rsid w:val="00271BB1"/>
    <w:rsid w:val="00271C89"/>
    <w:rsid w:val="002721FA"/>
    <w:rsid w:val="0027309D"/>
    <w:rsid w:val="00274CB2"/>
    <w:rsid w:val="00274FB9"/>
    <w:rsid w:val="00275401"/>
    <w:rsid w:val="00275D0D"/>
    <w:rsid w:val="002760D3"/>
    <w:rsid w:val="0027622E"/>
    <w:rsid w:val="002769C3"/>
    <w:rsid w:val="00277935"/>
    <w:rsid w:val="00281943"/>
    <w:rsid w:val="00281C85"/>
    <w:rsid w:val="002824B7"/>
    <w:rsid w:val="002830AC"/>
    <w:rsid w:val="002832C5"/>
    <w:rsid w:val="0028335A"/>
    <w:rsid w:val="0028411F"/>
    <w:rsid w:val="002848AA"/>
    <w:rsid w:val="002848D4"/>
    <w:rsid w:val="00284925"/>
    <w:rsid w:val="00284CAE"/>
    <w:rsid w:val="002855A1"/>
    <w:rsid w:val="00286D00"/>
    <w:rsid w:val="00290545"/>
    <w:rsid w:val="002920CC"/>
    <w:rsid w:val="0029297E"/>
    <w:rsid w:val="00292D14"/>
    <w:rsid w:val="00292E33"/>
    <w:rsid w:val="0029411A"/>
    <w:rsid w:val="0029466D"/>
    <w:rsid w:val="00297BE7"/>
    <w:rsid w:val="00297F60"/>
    <w:rsid w:val="002A1083"/>
    <w:rsid w:val="002A15C9"/>
    <w:rsid w:val="002A287B"/>
    <w:rsid w:val="002A2A76"/>
    <w:rsid w:val="002A44DB"/>
    <w:rsid w:val="002A493D"/>
    <w:rsid w:val="002A4AC8"/>
    <w:rsid w:val="002A5049"/>
    <w:rsid w:val="002A5798"/>
    <w:rsid w:val="002A59AB"/>
    <w:rsid w:val="002A7459"/>
    <w:rsid w:val="002A76D3"/>
    <w:rsid w:val="002B0230"/>
    <w:rsid w:val="002B1638"/>
    <w:rsid w:val="002B3299"/>
    <w:rsid w:val="002B3E6D"/>
    <w:rsid w:val="002B646A"/>
    <w:rsid w:val="002B7879"/>
    <w:rsid w:val="002C1AAB"/>
    <w:rsid w:val="002C2183"/>
    <w:rsid w:val="002C235A"/>
    <w:rsid w:val="002C6A3D"/>
    <w:rsid w:val="002C6AB6"/>
    <w:rsid w:val="002D0A97"/>
    <w:rsid w:val="002D1879"/>
    <w:rsid w:val="002D1D18"/>
    <w:rsid w:val="002D21F7"/>
    <w:rsid w:val="002D2626"/>
    <w:rsid w:val="002D354F"/>
    <w:rsid w:val="002D6C67"/>
    <w:rsid w:val="002E1808"/>
    <w:rsid w:val="002E2136"/>
    <w:rsid w:val="002E3CDC"/>
    <w:rsid w:val="002E46E0"/>
    <w:rsid w:val="002E4DC6"/>
    <w:rsid w:val="002E5F7C"/>
    <w:rsid w:val="002E7429"/>
    <w:rsid w:val="002E7B68"/>
    <w:rsid w:val="002E7BCE"/>
    <w:rsid w:val="002F1B6D"/>
    <w:rsid w:val="002F201F"/>
    <w:rsid w:val="002F2047"/>
    <w:rsid w:val="002F5ADF"/>
    <w:rsid w:val="002F5DFF"/>
    <w:rsid w:val="002F6456"/>
    <w:rsid w:val="00300210"/>
    <w:rsid w:val="00300F1A"/>
    <w:rsid w:val="003015D2"/>
    <w:rsid w:val="00301979"/>
    <w:rsid w:val="003021E2"/>
    <w:rsid w:val="003038BA"/>
    <w:rsid w:val="00304994"/>
    <w:rsid w:val="00305497"/>
    <w:rsid w:val="00306D7F"/>
    <w:rsid w:val="003075A6"/>
    <w:rsid w:val="00307F5E"/>
    <w:rsid w:val="00310EB0"/>
    <w:rsid w:val="00311FE8"/>
    <w:rsid w:val="00314B40"/>
    <w:rsid w:val="00317AD8"/>
    <w:rsid w:val="00321157"/>
    <w:rsid w:val="003218BE"/>
    <w:rsid w:val="00321D36"/>
    <w:rsid w:val="003227E2"/>
    <w:rsid w:val="00322D57"/>
    <w:rsid w:val="00322FFF"/>
    <w:rsid w:val="003240F9"/>
    <w:rsid w:val="003255EC"/>
    <w:rsid w:val="00325898"/>
    <w:rsid w:val="00326D5C"/>
    <w:rsid w:val="00326F96"/>
    <w:rsid w:val="0032710F"/>
    <w:rsid w:val="00331F16"/>
    <w:rsid w:val="003334D6"/>
    <w:rsid w:val="0033433C"/>
    <w:rsid w:val="00335314"/>
    <w:rsid w:val="00336A49"/>
    <w:rsid w:val="00337289"/>
    <w:rsid w:val="00340642"/>
    <w:rsid w:val="00340916"/>
    <w:rsid w:val="00340CDA"/>
    <w:rsid w:val="00343794"/>
    <w:rsid w:val="00344D6A"/>
    <w:rsid w:val="00344EBB"/>
    <w:rsid w:val="003454AA"/>
    <w:rsid w:val="003457AC"/>
    <w:rsid w:val="00345D4D"/>
    <w:rsid w:val="003469FE"/>
    <w:rsid w:val="0034715E"/>
    <w:rsid w:val="003477B0"/>
    <w:rsid w:val="003513EC"/>
    <w:rsid w:val="00351EFE"/>
    <w:rsid w:val="00354C5B"/>
    <w:rsid w:val="00355826"/>
    <w:rsid w:val="003567E9"/>
    <w:rsid w:val="00361118"/>
    <w:rsid w:val="00362081"/>
    <w:rsid w:val="00362A95"/>
    <w:rsid w:val="003658B1"/>
    <w:rsid w:val="003661B0"/>
    <w:rsid w:val="0036626D"/>
    <w:rsid w:val="00367166"/>
    <w:rsid w:val="00367D28"/>
    <w:rsid w:val="00370043"/>
    <w:rsid w:val="00370215"/>
    <w:rsid w:val="00370775"/>
    <w:rsid w:val="00370F4B"/>
    <w:rsid w:val="003715EF"/>
    <w:rsid w:val="00372E40"/>
    <w:rsid w:val="00372FDC"/>
    <w:rsid w:val="00376034"/>
    <w:rsid w:val="00376351"/>
    <w:rsid w:val="00376D4D"/>
    <w:rsid w:val="00377341"/>
    <w:rsid w:val="003776EC"/>
    <w:rsid w:val="00380FAC"/>
    <w:rsid w:val="0038158B"/>
    <w:rsid w:val="00381FEE"/>
    <w:rsid w:val="00384628"/>
    <w:rsid w:val="00384E90"/>
    <w:rsid w:val="003855C7"/>
    <w:rsid w:val="00385810"/>
    <w:rsid w:val="00387409"/>
    <w:rsid w:val="00387BC8"/>
    <w:rsid w:val="00391419"/>
    <w:rsid w:val="00391C96"/>
    <w:rsid w:val="00391D22"/>
    <w:rsid w:val="00392A0A"/>
    <w:rsid w:val="00392A99"/>
    <w:rsid w:val="0039374D"/>
    <w:rsid w:val="00395EC5"/>
    <w:rsid w:val="00396FB6"/>
    <w:rsid w:val="0039738D"/>
    <w:rsid w:val="0039760D"/>
    <w:rsid w:val="0039776E"/>
    <w:rsid w:val="003A1789"/>
    <w:rsid w:val="003A26E9"/>
    <w:rsid w:val="003A4CF8"/>
    <w:rsid w:val="003A5EE9"/>
    <w:rsid w:val="003A63FC"/>
    <w:rsid w:val="003A7308"/>
    <w:rsid w:val="003A7CBA"/>
    <w:rsid w:val="003B2D62"/>
    <w:rsid w:val="003B6641"/>
    <w:rsid w:val="003C0E25"/>
    <w:rsid w:val="003C2C54"/>
    <w:rsid w:val="003C3743"/>
    <w:rsid w:val="003C3C6F"/>
    <w:rsid w:val="003C53A5"/>
    <w:rsid w:val="003C5AE5"/>
    <w:rsid w:val="003C74D7"/>
    <w:rsid w:val="003C776E"/>
    <w:rsid w:val="003D06F7"/>
    <w:rsid w:val="003D0BD5"/>
    <w:rsid w:val="003D1207"/>
    <w:rsid w:val="003D1E86"/>
    <w:rsid w:val="003D58CA"/>
    <w:rsid w:val="003D608A"/>
    <w:rsid w:val="003D7489"/>
    <w:rsid w:val="003D7ACC"/>
    <w:rsid w:val="003E3448"/>
    <w:rsid w:val="003E3680"/>
    <w:rsid w:val="003E43EB"/>
    <w:rsid w:val="003E4F52"/>
    <w:rsid w:val="003E684E"/>
    <w:rsid w:val="003E7D0D"/>
    <w:rsid w:val="003F185F"/>
    <w:rsid w:val="003F2690"/>
    <w:rsid w:val="003F48E3"/>
    <w:rsid w:val="003F59D6"/>
    <w:rsid w:val="003F5B11"/>
    <w:rsid w:val="003F624D"/>
    <w:rsid w:val="003F67AF"/>
    <w:rsid w:val="003F738D"/>
    <w:rsid w:val="003F7657"/>
    <w:rsid w:val="003F79DB"/>
    <w:rsid w:val="003F7B9E"/>
    <w:rsid w:val="003F7CE8"/>
    <w:rsid w:val="00400FEF"/>
    <w:rsid w:val="00403D0E"/>
    <w:rsid w:val="00404495"/>
    <w:rsid w:val="00405B85"/>
    <w:rsid w:val="00405E33"/>
    <w:rsid w:val="004064B4"/>
    <w:rsid w:val="0040796E"/>
    <w:rsid w:val="00411248"/>
    <w:rsid w:val="00411296"/>
    <w:rsid w:val="0041296E"/>
    <w:rsid w:val="00414A25"/>
    <w:rsid w:val="0041571C"/>
    <w:rsid w:val="00415727"/>
    <w:rsid w:val="004171D1"/>
    <w:rsid w:val="004202A9"/>
    <w:rsid w:val="00421086"/>
    <w:rsid w:val="00421475"/>
    <w:rsid w:val="00422DF2"/>
    <w:rsid w:val="004236AB"/>
    <w:rsid w:val="00424F0A"/>
    <w:rsid w:val="00425CA9"/>
    <w:rsid w:val="00430CF0"/>
    <w:rsid w:val="00432D6C"/>
    <w:rsid w:val="00432F82"/>
    <w:rsid w:val="004347EC"/>
    <w:rsid w:val="0043541F"/>
    <w:rsid w:val="0043544A"/>
    <w:rsid w:val="004376D4"/>
    <w:rsid w:val="00441826"/>
    <w:rsid w:val="00441AAC"/>
    <w:rsid w:val="00442300"/>
    <w:rsid w:val="00443931"/>
    <w:rsid w:val="00446138"/>
    <w:rsid w:val="00446BFE"/>
    <w:rsid w:val="004509BE"/>
    <w:rsid w:val="004517CF"/>
    <w:rsid w:val="004559B8"/>
    <w:rsid w:val="00455F98"/>
    <w:rsid w:val="00456C75"/>
    <w:rsid w:val="00457DAC"/>
    <w:rsid w:val="004601B5"/>
    <w:rsid w:val="00461473"/>
    <w:rsid w:val="0046218A"/>
    <w:rsid w:val="004634B1"/>
    <w:rsid w:val="004646B3"/>
    <w:rsid w:val="004658BD"/>
    <w:rsid w:val="00470217"/>
    <w:rsid w:val="00471A8A"/>
    <w:rsid w:val="004720EC"/>
    <w:rsid w:val="0047264C"/>
    <w:rsid w:val="0047395B"/>
    <w:rsid w:val="00474A21"/>
    <w:rsid w:val="00475C60"/>
    <w:rsid w:val="00477156"/>
    <w:rsid w:val="004810F5"/>
    <w:rsid w:val="00481CDD"/>
    <w:rsid w:val="004825DB"/>
    <w:rsid w:val="00483ABD"/>
    <w:rsid w:val="00484E4E"/>
    <w:rsid w:val="004854DD"/>
    <w:rsid w:val="00491EB4"/>
    <w:rsid w:val="004927F9"/>
    <w:rsid w:val="00493045"/>
    <w:rsid w:val="0049326C"/>
    <w:rsid w:val="00494589"/>
    <w:rsid w:val="004967F4"/>
    <w:rsid w:val="004971A5"/>
    <w:rsid w:val="00497D50"/>
    <w:rsid w:val="004A037D"/>
    <w:rsid w:val="004A06E8"/>
    <w:rsid w:val="004A0A85"/>
    <w:rsid w:val="004A1919"/>
    <w:rsid w:val="004A27E0"/>
    <w:rsid w:val="004A499D"/>
    <w:rsid w:val="004A4BE5"/>
    <w:rsid w:val="004A55A6"/>
    <w:rsid w:val="004A5F6F"/>
    <w:rsid w:val="004A6258"/>
    <w:rsid w:val="004A7064"/>
    <w:rsid w:val="004A776A"/>
    <w:rsid w:val="004B0137"/>
    <w:rsid w:val="004B060F"/>
    <w:rsid w:val="004B07C4"/>
    <w:rsid w:val="004B26C8"/>
    <w:rsid w:val="004B2D9D"/>
    <w:rsid w:val="004B4401"/>
    <w:rsid w:val="004B515F"/>
    <w:rsid w:val="004B5470"/>
    <w:rsid w:val="004B619B"/>
    <w:rsid w:val="004B6A40"/>
    <w:rsid w:val="004B6DA5"/>
    <w:rsid w:val="004B6F21"/>
    <w:rsid w:val="004B7436"/>
    <w:rsid w:val="004B7A45"/>
    <w:rsid w:val="004C09DB"/>
    <w:rsid w:val="004C0A5D"/>
    <w:rsid w:val="004C1770"/>
    <w:rsid w:val="004C1CA5"/>
    <w:rsid w:val="004C339D"/>
    <w:rsid w:val="004C51CD"/>
    <w:rsid w:val="004C732D"/>
    <w:rsid w:val="004C7991"/>
    <w:rsid w:val="004D4A91"/>
    <w:rsid w:val="004D7D2F"/>
    <w:rsid w:val="004E118F"/>
    <w:rsid w:val="004E1840"/>
    <w:rsid w:val="004E343A"/>
    <w:rsid w:val="004E374C"/>
    <w:rsid w:val="004E490F"/>
    <w:rsid w:val="004E547E"/>
    <w:rsid w:val="004E657E"/>
    <w:rsid w:val="004F0241"/>
    <w:rsid w:val="004F156D"/>
    <w:rsid w:val="004F2EAD"/>
    <w:rsid w:val="004F2F4F"/>
    <w:rsid w:val="004F3126"/>
    <w:rsid w:val="004F47CD"/>
    <w:rsid w:val="004F5051"/>
    <w:rsid w:val="004F509A"/>
    <w:rsid w:val="004F6420"/>
    <w:rsid w:val="004F73CF"/>
    <w:rsid w:val="004F7B37"/>
    <w:rsid w:val="004F7D0C"/>
    <w:rsid w:val="004F7DE0"/>
    <w:rsid w:val="005012E0"/>
    <w:rsid w:val="00501480"/>
    <w:rsid w:val="00501645"/>
    <w:rsid w:val="00502703"/>
    <w:rsid w:val="00503DEB"/>
    <w:rsid w:val="00505352"/>
    <w:rsid w:val="00506502"/>
    <w:rsid w:val="005106DA"/>
    <w:rsid w:val="00512949"/>
    <w:rsid w:val="0051496C"/>
    <w:rsid w:val="0051643F"/>
    <w:rsid w:val="00516903"/>
    <w:rsid w:val="00517D1D"/>
    <w:rsid w:val="00520A67"/>
    <w:rsid w:val="00521520"/>
    <w:rsid w:val="00521F10"/>
    <w:rsid w:val="0052318C"/>
    <w:rsid w:val="00523B17"/>
    <w:rsid w:val="00524C05"/>
    <w:rsid w:val="00526FBF"/>
    <w:rsid w:val="00527247"/>
    <w:rsid w:val="0053063D"/>
    <w:rsid w:val="0053120C"/>
    <w:rsid w:val="00531B23"/>
    <w:rsid w:val="00533B48"/>
    <w:rsid w:val="005346EF"/>
    <w:rsid w:val="00535EDC"/>
    <w:rsid w:val="00536183"/>
    <w:rsid w:val="005372B2"/>
    <w:rsid w:val="00537A4C"/>
    <w:rsid w:val="00537C25"/>
    <w:rsid w:val="005428F4"/>
    <w:rsid w:val="005469DF"/>
    <w:rsid w:val="00546D3E"/>
    <w:rsid w:val="0055017C"/>
    <w:rsid w:val="005502AD"/>
    <w:rsid w:val="00550FDF"/>
    <w:rsid w:val="005528C6"/>
    <w:rsid w:val="0055352E"/>
    <w:rsid w:val="00553761"/>
    <w:rsid w:val="00553EB4"/>
    <w:rsid w:val="005545B5"/>
    <w:rsid w:val="00554740"/>
    <w:rsid w:val="00555D95"/>
    <w:rsid w:val="0055730B"/>
    <w:rsid w:val="00557451"/>
    <w:rsid w:val="00557CC5"/>
    <w:rsid w:val="00560AA4"/>
    <w:rsid w:val="00560F83"/>
    <w:rsid w:val="00561541"/>
    <w:rsid w:val="00561F86"/>
    <w:rsid w:val="00562E5B"/>
    <w:rsid w:val="005639ED"/>
    <w:rsid w:val="005641CC"/>
    <w:rsid w:val="00564383"/>
    <w:rsid w:val="00564708"/>
    <w:rsid w:val="00565C19"/>
    <w:rsid w:val="00566805"/>
    <w:rsid w:val="00567BD8"/>
    <w:rsid w:val="00567D38"/>
    <w:rsid w:val="00571539"/>
    <w:rsid w:val="00572593"/>
    <w:rsid w:val="00573418"/>
    <w:rsid w:val="00574810"/>
    <w:rsid w:val="005751E4"/>
    <w:rsid w:val="0057534E"/>
    <w:rsid w:val="00575607"/>
    <w:rsid w:val="005762AD"/>
    <w:rsid w:val="00577436"/>
    <w:rsid w:val="00577A5B"/>
    <w:rsid w:val="005810C0"/>
    <w:rsid w:val="005816B4"/>
    <w:rsid w:val="00581BDB"/>
    <w:rsid w:val="00582207"/>
    <w:rsid w:val="0058279E"/>
    <w:rsid w:val="005828E9"/>
    <w:rsid w:val="00582C43"/>
    <w:rsid w:val="00583DF4"/>
    <w:rsid w:val="005866FE"/>
    <w:rsid w:val="00587280"/>
    <w:rsid w:val="00591C27"/>
    <w:rsid w:val="005931FC"/>
    <w:rsid w:val="00593CBA"/>
    <w:rsid w:val="00594D69"/>
    <w:rsid w:val="005963E8"/>
    <w:rsid w:val="00596D26"/>
    <w:rsid w:val="005974E1"/>
    <w:rsid w:val="005A2C6E"/>
    <w:rsid w:val="005A4F50"/>
    <w:rsid w:val="005A5803"/>
    <w:rsid w:val="005A6CA2"/>
    <w:rsid w:val="005B00AA"/>
    <w:rsid w:val="005B2EA2"/>
    <w:rsid w:val="005B3FD3"/>
    <w:rsid w:val="005B5FB4"/>
    <w:rsid w:val="005B6316"/>
    <w:rsid w:val="005B6974"/>
    <w:rsid w:val="005B6D0E"/>
    <w:rsid w:val="005C1D01"/>
    <w:rsid w:val="005C31BD"/>
    <w:rsid w:val="005C3556"/>
    <w:rsid w:val="005C404D"/>
    <w:rsid w:val="005C41E7"/>
    <w:rsid w:val="005C49D3"/>
    <w:rsid w:val="005C4A8B"/>
    <w:rsid w:val="005C761B"/>
    <w:rsid w:val="005D1043"/>
    <w:rsid w:val="005D1358"/>
    <w:rsid w:val="005D15E4"/>
    <w:rsid w:val="005D1D4D"/>
    <w:rsid w:val="005D302A"/>
    <w:rsid w:val="005D30B7"/>
    <w:rsid w:val="005D39CE"/>
    <w:rsid w:val="005D3AA6"/>
    <w:rsid w:val="005D3EA6"/>
    <w:rsid w:val="005D48E8"/>
    <w:rsid w:val="005D52B8"/>
    <w:rsid w:val="005D56AD"/>
    <w:rsid w:val="005D5F62"/>
    <w:rsid w:val="005E38B3"/>
    <w:rsid w:val="005E3D62"/>
    <w:rsid w:val="005E4706"/>
    <w:rsid w:val="005E4B56"/>
    <w:rsid w:val="005E5BD3"/>
    <w:rsid w:val="005E6115"/>
    <w:rsid w:val="005E618C"/>
    <w:rsid w:val="005E632D"/>
    <w:rsid w:val="005E7344"/>
    <w:rsid w:val="005F2715"/>
    <w:rsid w:val="005F29D2"/>
    <w:rsid w:val="005F2BE5"/>
    <w:rsid w:val="005F709F"/>
    <w:rsid w:val="006002D3"/>
    <w:rsid w:val="006011D3"/>
    <w:rsid w:val="00601946"/>
    <w:rsid w:val="00602E77"/>
    <w:rsid w:val="0060521C"/>
    <w:rsid w:val="00605337"/>
    <w:rsid w:val="00605D19"/>
    <w:rsid w:val="00606942"/>
    <w:rsid w:val="00606C16"/>
    <w:rsid w:val="006076BC"/>
    <w:rsid w:val="00610B9A"/>
    <w:rsid w:val="00612F71"/>
    <w:rsid w:val="00614152"/>
    <w:rsid w:val="0061567E"/>
    <w:rsid w:val="006159B4"/>
    <w:rsid w:val="00617205"/>
    <w:rsid w:val="0062013D"/>
    <w:rsid w:val="006203C3"/>
    <w:rsid w:val="006209DB"/>
    <w:rsid w:val="00621F09"/>
    <w:rsid w:val="006222A5"/>
    <w:rsid w:val="00624111"/>
    <w:rsid w:val="00624B8B"/>
    <w:rsid w:val="006266EA"/>
    <w:rsid w:val="00627C7F"/>
    <w:rsid w:val="00627CB6"/>
    <w:rsid w:val="00630031"/>
    <w:rsid w:val="006311F2"/>
    <w:rsid w:val="006315C2"/>
    <w:rsid w:val="00632673"/>
    <w:rsid w:val="006327ED"/>
    <w:rsid w:val="00632991"/>
    <w:rsid w:val="00634042"/>
    <w:rsid w:val="00634423"/>
    <w:rsid w:val="0063514C"/>
    <w:rsid w:val="006351E7"/>
    <w:rsid w:val="00635BB4"/>
    <w:rsid w:val="006370AB"/>
    <w:rsid w:val="00640CC3"/>
    <w:rsid w:val="006413B7"/>
    <w:rsid w:val="006414F5"/>
    <w:rsid w:val="00642452"/>
    <w:rsid w:val="00642986"/>
    <w:rsid w:val="00642C9B"/>
    <w:rsid w:val="006467A7"/>
    <w:rsid w:val="0064723F"/>
    <w:rsid w:val="00650450"/>
    <w:rsid w:val="006509E6"/>
    <w:rsid w:val="0065238D"/>
    <w:rsid w:val="00652B50"/>
    <w:rsid w:val="00653322"/>
    <w:rsid w:val="00654308"/>
    <w:rsid w:val="00654809"/>
    <w:rsid w:val="0065488F"/>
    <w:rsid w:val="00656201"/>
    <w:rsid w:val="00656C88"/>
    <w:rsid w:val="0065761E"/>
    <w:rsid w:val="006577E2"/>
    <w:rsid w:val="00657F09"/>
    <w:rsid w:val="00660444"/>
    <w:rsid w:val="00662BD1"/>
    <w:rsid w:val="0066471E"/>
    <w:rsid w:val="00666755"/>
    <w:rsid w:val="00667311"/>
    <w:rsid w:val="006678F8"/>
    <w:rsid w:val="006760F6"/>
    <w:rsid w:val="00676199"/>
    <w:rsid w:val="00676AAF"/>
    <w:rsid w:val="006800FE"/>
    <w:rsid w:val="00681D60"/>
    <w:rsid w:val="0068282F"/>
    <w:rsid w:val="0068451F"/>
    <w:rsid w:val="0068697D"/>
    <w:rsid w:val="006878E3"/>
    <w:rsid w:val="0069091B"/>
    <w:rsid w:val="00690F8D"/>
    <w:rsid w:val="00691F13"/>
    <w:rsid w:val="006930E9"/>
    <w:rsid w:val="0069419C"/>
    <w:rsid w:val="00694D67"/>
    <w:rsid w:val="006952CF"/>
    <w:rsid w:val="00696BE4"/>
    <w:rsid w:val="00697814"/>
    <w:rsid w:val="006A0240"/>
    <w:rsid w:val="006A126B"/>
    <w:rsid w:val="006A2963"/>
    <w:rsid w:val="006A33F0"/>
    <w:rsid w:val="006B0256"/>
    <w:rsid w:val="006B09FF"/>
    <w:rsid w:val="006B17B7"/>
    <w:rsid w:val="006B4D9B"/>
    <w:rsid w:val="006B5D8D"/>
    <w:rsid w:val="006B616A"/>
    <w:rsid w:val="006B653E"/>
    <w:rsid w:val="006B6869"/>
    <w:rsid w:val="006B6F22"/>
    <w:rsid w:val="006B70DF"/>
    <w:rsid w:val="006C0556"/>
    <w:rsid w:val="006C186B"/>
    <w:rsid w:val="006C2910"/>
    <w:rsid w:val="006C2D29"/>
    <w:rsid w:val="006C304D"/>
    <w:rsid w:val="006C39A4"/>
    <w:rsid w:val="006C54F4"/>
    <w:rsid w:val="006C5AAA"/>
    <w:rsid w:val="006C61D9"/>
    <w:rsid w:val="006C62A5"/>
    <w:rsid w:val="006C636B"/>
    <w:rsid w:val="006C7834"/>
    <w:rsid w:val="006D0C5E"/>
    <w:rsid w:val="006D0ED9"/>
    <w:rsid w:val="006D1B01"/>
    <w:rsid w:val="006D20BB"/>
    <w:rsid w:val="006D3820"/>
    <w:rsid w:val="006D4453"/>
    <w:rsid w:val="006D4BA8"/>
    <w:rsid w:val="006D56B9"/>
    <w:rsid w:val="006D618F"/>
    <w:rsid w:val="006E02A5"/>
    <w:rsid w:val="006E16AC"/>
    <w:rsid w:val="006E3BCA"/>
    <w:rsid w:val="006E48FA"/>
    <w:rsid w:val="006E49C6"/>
    <w:rsid w:val="006E4AF5"/>
    <w:rsid w:val="006E5CEB"/>
    <w:rsid w:val="006F22B1"/>
    <w:rsid w:val="006F2684"/>
    <w:rsid w:val="006F3233"/>
    <w:rsid w:val="006F3599"/>
    <w:rsid w:val="006F3AEA"/>
    <w:rsid w:val="006F3B80"/>
    <w:rsid w:val="006F3C9E"/>
    <w:rsid w:val="006F50C6"/>
    <w:rsid w:val="006F520B"/>
    <w:rsid w:val="006F63BC"/>
    <w:rsid w:val="006F65D8"/>
    <w:rsid w:val="006F7E30"/>
    <w:rsid w:val="007022B9"/>
    <w:rsid w:val="00702EE9"/>
    <w:rsid w:val="00707A7F"/>
    <w:rsid w:val="007103DE"/>
    <w:rsid w:val="007105E3"/>
    <w:rsid w:val="0071090F"/>
    <w:rsid w:val="007123E5"/>
    <w:rsid w:val="007138C3"/>
    <w:rsid w:val="007141D8"/>
    <w:rsid w:val="007145E8"/>
    <w:rsid w:val="007158A0"/>
    <w:rsid w:val="007163FB"/>
    <w:rsid w:val="00717A50"/>
    <w:rsid w:val="00720C0F"/>
    <w:rsid w:val="00721EC6"/>
    <w:rsid w:val="00722382"/>
    <w:rsid w:val="007229DC"/>
    <w:rsid w:val="00722A52"/>
    <w:rsid w:val="007278E0"/>
    <w:rsid w:val="0073001A"/>
    <w:rsid w:val="00731567"/>
    <w:rsid w:val="00732DAD"/>
    <w:rsid w:val="007333BC"/>
    <w:rsid w:val="0073358E"/>
    <w:rsid w:val="00735836"/>
    <w:rsid w:val="00736F23"/>
    <w:rsid w:val="00737322"/>
    <w:rsid w:val="0073781E"/>
    <w:rsid w:val="0074131B"/>
    <w:rsid w:val="00741CE2"/>
    <w:rsid w:val="00741E10"/>
    <w:rsid w:val="00741F49"/>
    <w:rsid w:val="007421A7"/>
    <w:rsid w:val="007427FE"/>
    <w:rsid w:val="0074581C"/>
    <w:rsid w:val="00746252"/>
    <w:rsid w:val="007471AE"/>
    <w:rsid w:val="00747FB7"/>
    <w:rsid w:val="0075198B"/>
    <w:rsid w:val="00751FF4"/>
    <w:rsid w:val="00752250"/>
    <w:rsid w:val="00752B30"/>
    <w:rsid w:val="00752D8D"/>
    <w:rsid w:val="00752DC2"/>
    <w:rsid w:val="007542A6"/>
    <w:rsid w:val="00754373"/>
    <w:rsid w:val="00754DCD"/>
    <w:rsid w:val="00755704"/>
    <w:rsid w:val="0075635F"/>
    <w:rsid w:val="00757037"/>
    <w:rsid w:val="00757956"/>
    <w:rsid w:val="00760A50"/>
    <w:rsid w:val="00760C07"/>
    <w:rsid w:val="00760F96"/>
    <w:rsid w:val="007613DD"/>
    <w:rsid w:val="00761558"/>
    <w:rsid w:val="0076191C"/>
    <w:rsid w:val="00762E29"/>
    <w:rsid w:val="007636EC"/>
    <w:rsid w:val="00764F5B"/>
    <w:rsid w:val="00764F93"/>
    <w:rsid w:val="0076576B"/>
    <w:rsid w:val="00765E41"/>
    <w:rsid w:val="00766D81"/>
    <w:rsid w:val="00770D83"/>
    <w:rsid w:val="007718BC"/>
    <w:rsid w:val="00774206"/>
    <w:rsid w:val="007750CB"/>
    <w:rsid w:val="007755E1"/>
    <w:rsid w:val="00775C53"/>
    <w:rsid w:val="00776E15"/>
    <w:rsid w:val="00777305"/>
    <w:rsid w:val="007775E6"/>
    <w:rsid w:val="00777718"/>
    <w:rsid w:val="00777F4D"/>
    <w:rsid w:val="00780EB7"/>
    <w:rsid w:val="007819A5"/>
    <w:rsid w:val="00781C14"/>
    <w:rsid w:val="00783CAE"/>
    <w:rsid w:val="00784E44"/>
    <w:rsid w:val="00785152"/>
    <w:rsid w:val="00785CCA"/>
    <w:rsid w:val="00787F9E"/>
    <w:rsid w:val="00790254"/>
    <w:rsid w:val="007912F0"/>
    <w:rsid w:val="00793703"/>
    <w:rsid w:val="0079417C"/>
    <w:rsid w:val="0079422D"/>
    <w:rsid w:val="00795C34"/>
    <w:rsid w:val="00795F58"/>
    <w:rsid w:val="00797774"/>
    <w:rsid w:val="00797B1A"/>
    <w:rsid w:val="00797BAB"/>
    <w:rsid w:val="007A0372"/>
    <w:rsid w:val="007A3411"/>
    <w:rsid w:val="007A44F6"/>
    <w:rsid w:val="007A4787"/>
    <w:rsid w:val="007A4A46"/>
    <w:rsid w:val="007A5B67"/>
    <w:rsid w:val="007B25FF"/>
    <w:rsid w:val="007B378B"/>
    <w:rsid w:val="007B65F6"/>
    <w:rsid w:val="007B722B"/>
    <w:rsid w:val="007B7556"/>
    <w:rsid w:val="007B776F"/>
    <w:rsid w:val="007B7FBA"/>
    <w:rsid w:val="007C030B"/>
    <w:rsid w:val="007C0735"/>
    <w:rsid w:val="007C15CB"/>
    <w:rsid w:val="007C186B"/>
    <w:rsid w:val="007C2657"/>
    <w:rsid w:val="007C2EEF"/>
    <w:rsid w:val="007C74D5"/>
    <w:rsid w:val="007D086E"/>
    <w:rsid w:val="007D18F4"/>
    <w:rsid w:val="007D2EC2"/>
    <w:rsid w:val="007D5003"/>
    <w:rsid w:val="007D7596"/>
    <w:rsid w:val="007E0592"/>
    <w:rsid w:val="007E17FD"/>
    <w:rsid w:val="007E20F6"/>
    <w:rsid w:val="007E33C3"/>
    <w:rsid w:val="007E374C"/>
    <w:rsid w:val="007E431B"/>
    <w:rsid w:val="007E4CFE"/>
    <w:rsid w:val="007E75E3"/>
    <w:rsid w:val="007E781F"/>
    <w:rsid w:val="007E7F8B"/>
    <w:rsid w:val="007F0DDC"/>
    <w:rsid w:val="007F122F"/>
    <w:rsid w:val="007F336B"/>
    <w:rsid w:val="007F3EEF"/>
    <w:rsid w:val="007F530B"/>
    <w:rsid w:val="007F73F3"/>
    <w:rsid w:val="008007B4"/>
    <w:rsid w:val="00800A39"/>
    <w:rsid w:val="00802441"/>
    <w:rsid w:val="00802E73"/>
    <w:rsid w:val="00802E7C"/>
    <w:rsid w:val="00803285"/>
    <w:rsid w:val="00803C40"/>
    <w:rsid w:val="00806319"/>
    <w:rsid w:val="00806AC8"/>
    <w:rsid w:val="0080774F"/>
    <w:rsid w:val="00811495"/>
    <w:rsid w:val="00811500"/>
    <w:rsid w:val="008132E6"/>
    <w:rsid w:val="00813E5F"/>
    <w:rsid w:val="008141CB"/>
    <w:rsid w:val="00815B15"/>
    <w:rsid w:val="00815C3D"/>
    <w:rsid w:val="00815CD1"/>
    <w:rsid w:val="0081620F"/>
    <w:rsid w:val="00816685"/>
    <w:rsid w:val="008172C8"/>
    <w:rsid w:val="0082005A"/>
    <w:rsid w:val="00820338"/>
    <w:rsid w:val="00821067"/>
    <w:rsid w:val="0082194D"/>
    <w:rsid w:val="00823352"/>
    <w:rsid w:val="00823818"/>
    <w:rsid w:val="008239D0"/>
    <w:rsid w:val="008241FD"/>
    <w:rsid w:val="00826B2A"/>
    <w:rsid w:val="008308A4"/>
    <w:rsid w:val="008340FC"/>
    <w:rsid w:val="00835358"/>
    <w:rsid w:val="00837685"/>
    <w:rsid w:val="00837C7E"/>
    <w:rsid w:val="0084136F"/>
    <w:rsid w:val="00843F74"/>
    <w:rsid w:val="00845068"/>
    <w:rsid w:val="0084510C"/>
    <w:rsid w:val="00847957"/>
    <w:rsid w:val="00850934"/>
    <w:rsid w:val="00850A6A"/>
    <w:rsid w:val="00850B2D"/>
    <w:rsid w:val="008533A0"/>
    <w:rsid w:val="00854A4E"/>
    <w:rsid w:val="00855F17"/>
    <w:rsid w:val="00857E0D"/>
    <w:rsid w:val="00861132"/>
    <w:rsid w:val="00861943"/>
    <w:rsid w:val="008626F6"/>
    <w:rsid w:val="0086345F"/>
    <w:rsid w:val="00863C5A"/>
    <w:rsid w:val="00864018"/>
    <w:rsid w:val="00864583"/>
    <w:rsid w:val="00865960"/>
    <w:rsid w:val="00865C91"/>
    <w:rsid w:val="00865D5F"/>
    <w:rsid w:val="008672C9"/>
    <w:rsid w:val="0086735B"/>
    <w:rsid w:val="00870082"/>
    <w:rsid w:val="00870F54"/>
    <w:rsid w:val="008713D4"/>
    <w:rsid w:val="00872392"/>
    <w:rsid w:val="0087353F"/>
    <w:rsid w:val="008739A3"/>
    <w:rsid w:val="00875580"/>
    <w:rsid w:val="00877026"/>
    <w:rsid w:val="00880A10"/>
    <w:rsid w:val="0088348F"/>
    <w:rsid w:val="008839F5"/>
    <w:rsid w:val="008846C9"/>
    <w:rsid w:val="0088494E"/>
    <w:rsid w:val="00885144"/>
    <w:rsid w:val="008861FB"/>
    <w:rsid w:val="008864D3"/>
    <w:rsid w:val="0088736B"/>
    <w:rsid w:val="0088766A"/>
    <w:rsid w:val="00887D22"/>
    <w:rsid w:val="00892324"/>
    <w:rsid w:val="0089554F"/>
    <w:rsid w:val="00897364"/>
    <w:rsid w:val="00897EF4"/>
    <w:rsid w:val="008A0E7E"/>
    <w:rsid w:val="008A14EA"/>
    <w:rsid w:val="008A3B6B"/>
    <w:rsid w:val="008A3F22"/>
    <w:rsid w:val="008A6BA8"/>
    <w:rsid w:val="008A7672"/>
    <w:rsid w:val="008B1154"/>
    <w:rsid w:val="008B2719"/>
    <w:rsid w:val="008B2E38"/>
    <w:rsid w:val="008B2E46"/>
    <w:rsid w:val="008B2E8B"/>
    <w:rsid w:val="008B2F43"/>
    <w:rsid w:val="008B3A30"/>
    <w:rsid w:val="008B3C0C"/>
    <w:rsid w:val="008B4243"/>
    <w:rsid w:val="008B62B0"/>
    <w:rsid w:val="008B642D"/>
    <w:rsid w:val="008B6B3B"/>
    <w:rsid w:val="008B7F40"/>
    <w:rsid w:val="008C06AA"/>
    <w:rsid w:val="008C0990"/>
    <w:rsid w:val="008C0F58"/>
    <w:rsid w:val="008C1F51"/>
    <w:rsid w:val="008C23C8"/>
    <w:rsid w:val="008C28AE"/>
    <w:rsid w:val="008C2DA1"/>
    <w:rsid w:val="008C30A8"/>
    <w:rsid w:val="008C59F4"/>
    <w:rsid w:val="008C5F45"/>
    <w:rsid w:val="008C63CD"/>
    <w:rsid w:val="008C664D"/>
    <w:rsid w:val="008C6FE0"/>
    <w:rsid w:val="008D11F3"/>
    <w:rsid w:val="008D1BB8"/>
    <w:rsid w:val="008D238D"/>
    <w:rsid w:val="008D3D06"/>
    <w:rsid w:val="008D5F88"/>
    <w:rsid w:val="008D7374"/>
    <w:rsid w:val="008E0FC3"/>
    <w:rsid w:val="008E32D3"/>
    <w:rsid w:val="008E3310"/>
    <w:rsid w:val="008E38FF"/>
    <w:rsid w:val="008E4006"/>
    <w:rsid w:val="008E4D0A"/>
    <w:rsid w:val="008E4E39"/>
    <w:rsid w:val="008E50CF"/>
    <w:rsid w:val="008E6CEB"/>
    <w:rsid w:val="008E75A9"/>
    <w:rsid w:val="008E79D2"/>
    <w:rsid w:val="008F0671"/>
    <w:rsid w:val="008F0ABD"/>
    <w:rsid w:val="008F0E7A"/>
    <w:rsid w:val="008F1014"/>
    <w:rsid w:val="008F2705"/>
    <w:rsid w:val="008F468B"/>
    <w:rsid w:val="008F7212"/>
    <w:rsid w:val="008F754A"/>
    <w:rsid w:val="008F783A"/>
    <w:rsid w:val="0090292C"/>
    <w:rsid w:val="00904B6F"/>
    <w:rsid w:val="00906A9F"/>
    <w:rsid w:val="00906CD0"/>
    <w:rsid w:val="00907ADC"/>
    <w:rsid w:val="00907CC9"/>
    <w:rsid w:val="00907E0A"/>
    <w:rsid w:val="00910EDE"/>
    <w:rsid w:val="009112A8"/>
    <w:rsid w:val="009115F7"/>
    <w:rsid w:val="009148F1"/>
    <w:rsid w:val="00915082"/>
    <w:rsid w:val="00915D39"/>
    <w:rsid w:val="009162EA"/>
    <w:rsid w:val="00916959"/>
    <w:rsid w:val="009202D6"/>
    <w:rsid w:val="009268AA"/>
    <w:rsid w:val="009278C3"/>
    <w:rsid w:val="00927C2F"/>
    <w:rsid w:val="009307D2"/>
    <w:rsid w:val="00930876"/>
    <w:rsid w:val="00932476"/>
    <w:rsid w:val="0093394D"/>
    <w:rsid w:val="00934221"/>
    <w:rsid w:val="00934A46"/>
    <w:rsid w:val="00934AFC"/>
    <w:rsid w:val="00935242"/>
    <w:rsid w:val="009356D5"/>
    <w:rsid w:val="00935E4C"/>
    <w:rsid w:val="00936100"/>
    <w:rsid w:val="009412C3"/>
    <w:rsid w:val="00941A5F"/>
    <w:rsid w:val="00941DA3"/>
    <w:rsid w:val="00941F7F"/>
    <w:rsid w:val="0094328A"/>
    <w:rsid w:val="00946311"/>
    <w:rsid w:val="00946846"/>
    <w:rsid w:val="0095213B"/>
    <w:rsid w:val="009528C5"/>
    <w:rsid w:val="00953312"/>
    <w:rsid w:val="009536B1"/>
    <w:rsid w:val="0095373D"/>
    <w:rsid w:val="009545FD"/>
    <w:rsid w:val="00954C1C"/>
    <w:rsid w:val="009553BF"/>
    <w:rsid w:val="00956E96"/>
    <w:rsid w:val="0095758C"/>
    <w:rsid w:val="00957922"/>
    <w:rsid w:val="009607B6"/>
    <w:rsid w:val="00962AD3"/>
    <w:rsid w:val="00962FFD"/>
    <w:rsid w:val="009630DE"/>
    <w:rsid w:val="00965C79"/>
    <w:rsid w:val="00965EE5"/>
    <w:rsid w:val="00967DD7"/>
    <w:rsid w:val="009700E5"/>
    <w:rsid w:val="0097016C"/>
    <w:rsid w:val="009735C0"/>
    <w:rsid w:val="00973D8B"/>
    <w:rsid w:val="009740DC"/>
    <w:rsid w:val="009747DA"/>
    <w:rsid w:val="00974965"/>
    <w:rsid w:val="00976209"/>
    <w:rsid w:val="00977E57"/>
    <w:rsid w:val="0098069C"/>
    <w:rsid w:val="00980982"/>
    <w:rsid w:val="00980A2E"/>
    <w:rsid w:val="00980AA1"/>
    <w:rsid w:val="00984DF7"/>
    <w:rsid w:val="009867F2"/>
    <w:rsid w:val="00986C4D"/>
    <w:rsid w:val="00987973"/>
    <w:rsid w:val="00987F5C"/>
    <w:rsid w:val="009902AB"/>
    <w:rsid w:val="00991523"/>
    <w:rsid w:val="0099324E"/>
    <w:rsid w:val="009952BA"/>
    <w:rsid w:val="00996500"/>
    <w:rsid w:val="00996B77"/>
    <w:rsid w:val="00997017"/>
    <w:rsid w:val="009A0462"/>
    <w:rsid w:val="009A0D88"/>
    <w:rsid w:val="009A2048"/>
    <w:rsid w:val="009A2C7B"/>
    <w:rsid w:val="009A2E1D"/>
    <w:rsid w:val="009A34AB"/>
    <w:rsid w:val="009A3A27"/>
    <w:rsid w:val="009A4859"/>
    <w:rsid w:val="009A5E67"/>
    <w:rsid w:val="009A62A8"/>
    <w:rsid w:val="009A6B90"/>
    <w:rsid w:val="009A7A17"/>
    <w:rsid w:val="009A7DC4"/>
    <w:rsid w:val="009B0081"/>
    <w:rsid w:val="009B0F39"/>
    <w:rsid w:val="009B13B2"/>
    <w:rsid w:val="009B4E3C"/>
    <w:rsid w:val="009B5363"/>
    <w:rsid w:val="009B5F85"/>
    <w:rsid w:val="009B61C1"/>
    <w:rsid w:val="009B6C28"/>
    <w:rsid w:val="009B7CE9"/>
    <w:rsid w:val="009B7D03"/>
    <w:rsid w:val="009C1DB9"/>
    <w:rsid w:val="009C22E3"/>
    <w:rsid w:val="009C31C2"/>
    <w:rsid w:val="009C3639"/>
    <w:rsid w:val="009C6A1A"/>
    <w:rsid w:val="009C6E62"/>
    <w:rsid w:val="009D1465"/>
    <w:rsid w:val="009D172B"/>
    <w:rsid w:val="009D3413"/>
    <w:rsid w:val="009D3D27"/>
    <w:rsid w:val="009D45D8"/>
    <w:rsid w:val="009D5BA0"/>
    <w:rsid w:val="009D604F"/>
    <w:rsid w:val="009D645B"/>
    <w:rsid w:val="009D69DB"/>
    <w:rsid w:val="009E0DCC"/>
    <w:rsid w:val="009E1AC5"/>
    <w:rsid w:val="009E298E"/>
    <w:rsid w:val="009E2A02"/>
    <w:rsid w:val="009E3701"/>
    <w:rsid w:val="009E3D2C"/>
    <w:rsid w:val="009E4FD3"/>
    <w:rsid w:val="009E568C"/>
    <w:rsid w:val="009E6600"/>
    <w:rsid w:val="009E759A"/>
    <w:rsid w:val="009E76E7"/>
    <w:rsid w:val="009E7941"/>
    <w:rsid w:val="009F1E03"/>
    <w:rsid w:val="009F293A"/>
    <w:rsid w:val="009F2CD2"/>
    <w:rsid w:val="009F3170"/>
    <w:rsid w:val="009F36B4"/>
    <w:rsid w:val="009F3A33"/>
    <w:rsid w:val="009F65C3"/>
    <w:rsid w:val="009F66C3"/>
    <w:rsid w:val="009F6B73"/>
    <w:rsid w:val="009F7EAF"/>
    <w:rsid w:val="00A00929"/>
    <w:rsid w:val="00A03251"/>
    <w:rsid w:val="00A05000"/>
    <w:rsid w:val="00A059FE"/>
    <w:rsid w:val="00A05F53"/>
    <w:rsid w:val="00A06CA7"/>
    <w:rsid w:val="00A06DF6"/>
    <w:rsid w:val="00A071E0"/>
    <w:rsid w:val="00A07458"/>
    <w:rsid w:val="00A109A3"/>
    <w:rsid w:val="00A12D65"/>
    <w:rsid w:val="00A13D5E"/>
    <w:rsid w:val="00A21D20"/>
    <w:rsid w:val="00A220F8"/>
    <w:rsid w:val="00A23061"/>
    <w:rsid w:val="00A26611"/>
    <w:rsid w:val="00A267F7"/>
    <w:rsid w:val="00A26A58"/>
    <w:rsid w:val="00A26E98"/>
    <w:rsid w:val="00A273DB"/>
    <w:rsid w:val="00A30355"/>
    <w:rsid w:val="00A30D69"/>
    <w:rsid w:val="00A326DA"/>
    <w:rsid w:val="00A339BC"/>
    <w:rsid w:val="00A33A18"/>
    <w:rsid w:val="00A359C9"/>
    <w:rsid w:val="00A35EA0"/>
    <w:rsid w:val="00A37786"/>
    <w:rsid w:val="00A37B33"/>
    <w:rsid w:val="00A40AC7"/>
    <w:rsid w:val="00A40AF1"/>
    <w:rsid w:val="00A41BAA"/>
    <w:rsid w:val="00A447D0"/>
    <w:rsid w:val="00A44D80"/>
    <w:rsid w:val="00A45A3D"/>
    <w:rsid w:val="00A45BB0"/>
    <w:rsid w:val="00A469B2"/>
    <w:rsid w:val="00A47B17"/>
    <w:rsid w:val="00A50B57"/>
    <w:rsid w:val="00A50BF6"/>
    <w:rsid w:val="00A51282"/>
    <w:rsid w:val="00A54991"/>
    <w:rsid w:val="00A55E04"/>
    <w:rsid w:val="00A56257"/>
    <w:rsid w:val="00A57B42"/>
    <w:rsid w:val="00A57BE1"/>
    <w:rsid w:val="00A608E3"/>
    <w:rsid w:val="00A6169A"/>
    <w:rsid w:val="00A61B5A"/>
    <w:rsid w:val="00A61F19"/>
    <w:rsid w:val="00A6204F"/>
    <w:rsid w:val="00A624B5"/>
    <w:rsid w:val="00A63F0B"/>
    <w:rsid w:val="00A6499E"/>
    <w:rsid w:val="00A64E77"/>
    <w:rsid w:val="00A65CEE"/>
    <w:rsid w:val="00A65E9E"/>
    <w:rsid w:val="00A6681F"/>
    <w:rsid w:val="00A67597"/>
    <w:rsid w:val="00A706F0"/>
    <w:rsid w:val="00A717FC"/>
    <w:rsid w:val="00A71C63"/>
    <w:rsid w:val="00A725E1"/>
    <w:rsid w:val="00A73B09"/>
    <w:rsid w:val="00A74E1A"/>
    <w:rsid w:val="00A76212"/>
    <w:rsid w:val="00A7694D"/>
    <w:rsid w:val="00A76AB6"/>
    <w:rsid w:val="00A800CA"/>
    <w:rsid w:val="00A8016A"/>
    <w:rsid w:val="00A815F6"/>
    <w:rsid w:val="00A8207E"/>
    <w:rsid w:val="00A8221A"/>
    <w:rsid w:val="00A8320E"/>
    <w:rsid w:val="00A84612"/>
    <w:rsid w:val="00A84FA9"/>
    <w:rsid w:val="00A85512"/>
    <w:rsid w:val="00A87D1E"/>
    <w:rsid w:val="00A9067D"/>
    <w:rsid w:val="00A90FD5"/>
    <w:rsid w:val="00A9117E"/>
    <w:rsid w:val="00A91444"/>
    <w:rsid w:val="00A91901"/>
    <w:rsid w:val="00A92024"/>
    <w:rsid w:val="00A93BC0"/>
    <w:rsid w:val="00A93D35"/>
    <w:rsid w:val="00A95716"/>
    <w:rsid w:val="00A960DF"/>
    <w:rsid w:val="00A974B3"/>
    <w:rsid w:val="00A97D80"/>
    <w:rsid w:val="00AA0806"/>
    <w:rsid w:val="00AA0EE4"/>
    <w:rsid w:val="00AA109E"/>
    <w:rsid w:val="00AA2B28"/>
    <w:rsid w:val="00AA364D"/>
    <w:rsid w:val="00AA3FA1"/>
    <w:rsid w:val="00AA43EC"/>
    <w:rsid w:val="00AA4943"/>
    <w:rsid w:val="00AA5012"/>
    <w:rsid w:val="00AA532D"/>
    <w:rsid w:val="00AA6126"/>
    <w:rsid w:val="00AA6C95"/>
    <w:rsid w:val="00AA6DE3"/>
    <w:rsid w:val="00AA78CD"/>
    <w:rsid w:val="00AA7BB0"/>
    <w:rsid w:val="00AB049D"/>
    <w:rsid w:val="00AB0F2F"/>
    <w:rsid w:val="00AB13AB"/>
    <w:rsid w:val="00AB23FA"/>
    <w:rsid w:val="00AB4923"/>
    <w:rsid w:val="00AB4978"/>
    <w:rsid w:val="00AB535E"/>
    <w:rsid w:val="00AB5632"/>
    <w:rsid w:val="00AB5BC6"/>
    <w:rsid w:val="00AB6511"/>
    <w:rsid w:val="00AB6C62"/>
    <w:rsid w:val="00AB7F51"/>
    <w:rsid w:val="00AC0AC5"/>
    <w:rsid w:val="00AC186D"/>
    <w:rsid w:val="00AC22A0"/>
    <w:rsid w:val="00AC3FCB"/>
    <w:rsid w:val="00AC48CA"/>
    <w:rsid w:val="00AC4AAE"/>
    <w:rsid w:val="00AC5387"/>
    <w:rsid w:val="00AC66C4"/>
    <w:rsid w:val="00AC69A7"/>
    <w:rsid w:val="00AC7770"/>
    <w:rsid w:val="00AD067D"/>
    <w:rsid w:val="00AD0CC2"/>
    <w:rsid w:val="00AD1C77"/>
    <w:rsid w:val="00AD2C9F"/>
    <w:rsid w:val="00AD4010"/>
    <w:rsid w:val="00AD427F"/>
    <w:rsid w:val="00AD4635"/>
    <w:rsid w:val="00AD5719"/>
    <w:rsid w:val="00AD65EE"/>
    <w:rsid w:val="00AD66FC"/>
    <w:rsid w:val="00AD6B1D"/>
    <w:rsid w:val="00AD76B3"/>
    <w:rsid w:val="00AD78E4"/>
    <w:rsid w:val="00AE166A"/>
    <w:rsid w:val="00AE1E25"/>
    <w:rsid w:val="00AE439D"/>
    <w:rsid w:val="00AE4E66"/>
    <w:rsid w:val="00AE51F0"/>
    <w:rsid w:val="00AE6B23"/>
    <w:rsid w:val="00AE6E40"/>
    <w:rsid w:val="00AE70D4"/>
    <w:rsid w:val="00AF217E"/>
    <w:rsid w:val="00AF3234"/>
    <w:rsid w:val="00AF3BB5"/>
    <w:rsid w:val="00AF53A2"/>
    <w:rsid w:val="00AF568F"/>
    <w:rsid w:val="00AF5D07"/>
    <w:rsid w:val="00AF7B9B"/>
    <w:rsid w:val="00B012B4"/>
    <w:rsid w:val="00B01AA4"/>
    <w:rsid w:val="00B01C82"/>
    <w:rsid w:val="00B03BDD"/>
    <w:rsid w:val="00B03F69"/>
    <w:rsid w:val="00B04980"/>
    <w:rsid w:val="00B05500"/>
    <w:rsid w:val="00B05924"/>
    <w:rsid w:val="00B07EB2"/>
    <w:rsid w:val="00B106A8"/>
    <w:rsid w:val="00B11101"/>
    <w:rsid w:val="00B13E9E"/>
    <w:rsid w:val="00B1574A"/>
    <w:rsid w:val="00B17F65"/>
    <w:rsid w:val="00B21720"/>
    <w:rsid w:val="00B218DC"/>
    <w:rsid w:val="00B22CC3"/>
    <w:rsid w:val="00B2351A"/>
    <w:rsid w:val="00B23EEC"/>
    <w:rsid w:val="00B23F0A"/>
    <w:rsid w:val="00B24D80"/>
    <w:rsid w:val="00B25458"/>
    <w:rsid w:val="00B27330"/>
    <w:rsid w:val="00B2790C"/>
    <w:rsid w:val="00B3065F"/>
    <w:rsid w:val="00B30FE6"/>
    <w:rsid w:val="00B31BFF"/>
    <w:rsid w:val="00B3266B"/>
    <w:rsid w:val="00B3272A"/>
    <w:rsid w:val="00B33167"/>
    <w:rsid w:val="00B3409F"/>
    <w:rsid w:val="00B35C6B"/>
    <w:rsid w:val="00B402CC"/>
    <w:rsid w:val="00B41A27"/>
    <w:rsid w:val="00B42608"/>
    <w:rsid w:val="00B42979"/>
    <w:rsid w:val="00B44527"/>
    <w:rsid w:val="00B44577"/>
    <w:rsid w:val="00B45C71"/>
    <w:rsid w:val="00B46413"/>
    <w:rsid w:val="00B46630"/>
    <w:rsid w:val="00B46911"/>
    <w:rsid w:val="00B46A8E"/>
    <w:rsid w:val="00B47252"/>
    <w:rsid w:val="00B504AC"/>
    <w:rsid w:val="00B507CB"/>
    <w:rsid w:val="00B519B9"/>
    <w:rsid w:val="00B52CE3"/>
    <w:rsid w:val="00B53639"/>
    <w:rsid w:val="00B53AA4"/>
    <w:rsid w:val="00B56688"/>
    <w:rsid w:val="00B6017B"/>
    <w:rsid w:val="00B60891"/>
    <w:rsid w:val="00B60956"/>
    <w:rsid w:val="00B60C6E"/>
    <w:rsid w:val="00B61273"/>
    <w:rsid w:val="00B629DB"/>
    <w:rsid w:val="00B63161"/>
    <w:rsid w:val="00B64009"/>
    <w:rsid w:val="00B6739B"/>
    <w:rsid w:val="00B714A8"/>
    <w:rsid w:val="00B72416"/>
    <w:rsid w:val="00B72431"/>
    <w:rsid w:val="00B725B7"/>
    <w:rsid w:val="00B72C43"/>
    <w:rsid w:val="00B73329"/>
    <w:rsid w:val="00B7343B"/>
    <w:rsid w:val="00B73F00"/>
    <w:rsid w:val="00B74F88"/>
    <w:rsid w:val="00B752A1"/>
    <w:rsid w:val="00B7576A"/>
    <w:rsid w:val="00B76B2A"/>
    <w:rsid w:val="00B76C7D"/>
    <w:rsid w:val="00B8160C"/>
    <w:rsid w:val="00B840F3"/>
    <w:rsid w:val="00B8576A"/>
    <w:rsid w:val="00B91461"/>
    <w:rsid w:val="00B91B29"/>
    <w:rsid w:val="00B91E5D"/>
    <w:rsid w:val="00B923B0"/>
    <w:rsid w:val="00B933F7"/>
    <w:rsid w:val="00B9359D"/>
    <w:rsid w:val="00B94F0B"/>
    <w:rsid w:val="00B95A7B"/>
    <w:rsid w:val="00B96FB4"/>
    <w:rsid w:val="00B9759E"/>
    <w:rsid w:val="00BA2191"/>
    <w:rsid w:val="00BA2D46"/>
    <w:rsid w:val="00BA4BC1"/>
    <w:rsid w:val="00BA5730"/>
    <w:rsid w:val="00BA6C59"/>
    <w:rsid w:val="00BA7041"/>
    <w:rsid w:val="00BA7400"/>
    <w:rsid w:val="00BB16C2"/>
    <w:rsid w:val="00BB289D"/>
    <w:rsid w:val="00BB2FC7"/>
    <w:rsid w:val="00BB3412"/>
    <w:rsid w:val="00BB6502"/>
    <w:rsid w:val="00BB682D"/>
    <w:rsid w:val="00BC1475"/>
    <w:rsid w:val="00BC1550"/>
    <w:rsid w:val="00BC16B0"/>
    <w:rsid w:val="00BC450B"/>
    <w:rsid w:val="00BC4DAC"/>
    <w:rsid w:val="00BC76D6"/>
    <w:rsid w:val="00BC7EB7"/>
    <w:rsid w:val="00BD05DD"/>
    <w:rsid w:val="00BD2164"/>
    <w:rsid w:val="00BD3539"/>
    <w:rsid w:val="00BD592E"/>
    <w:rsid w:val="00BD6637"/>
    <w:rsid w:val="00BD6974"/>
    <w:rsid w:val="00BE0C06"/>
    <w:rsid w:val="00BE215B"/>
    <w:rsid w:val="00BE29C4"/>
    <w:rsid w:val="00BE3476"/>
    <w:rsid w:val="00BE3AC6"/>
    <w:rsid w:val="00BE3B72"/>
    <w:rsid w:val="00BE3BC6"/>
    <w:rsid w:val="00BE42EE"/>
    <w:rsid w:val="00BE4F89"/>
    <w:rsid w:val="00BE4FE0"/>
    <w:rsid w:val="00BE606D"/>
    <w:rsid w:val="00BE68EC"/>
    <w:rsid w:val="00BE6FB8"/>
    <w:rsid w:val="00BE7514"/>
    <w:rsid w:val="00BE753B"/>
    <w:rsid w:val="00BF0003"/>
    <w:rsid w:val="00BF0BE0"/>
    <w:rsid w:val="00BF0CD9"/>
    <w:rsid w:val="00BF2D10"/>
    <w:rsid w:val="00BF4BEA"/>
    <w:rsid w:val="00BF4D26"/>
    <w:rsid w:val="00BF6F39"/>
    <w:rsid w:val="00BF70D2"/>
    <w:rsid w:val="00C0001C"/>
    <w:rsid w:val="00C00A9C"/>
    <w:rsid w:val="00C01076"/>
    <w:rsid w:val="00C0237D"/>
    <w:rsid w:val="00C02584"/>
    <w:rsid w:val="00C05F40"/>
    <w:rsid w:val="00C05F6A"/>
    <w:rsid w:val="00C05F7C"/>
    <w:rsid w:val="00C06B2E"/>
    <w:rsid w:val="00C1028F"/>
    <w:rsid w:val="00C11BA7"/>
    <w:rsid w:val="00C11D96"/>
    <w:rsid w:val="00C12938"/>
    <w:rsid w:val="00C1382C"/>
    <w:rsid w:val="00C14A94"/>
    <w:rsid w:val="00C15665"/>
    <w:rsid w:val="00C15F19"/>
    <w:rsid w:val="00C16775"/>
    <w:rsid w:val="00C16818"/>
    <w:rsid w:val="00C2090C"/>
    <w:rsid w:val="00C2239E"/>
    <w:rsid w:val="00C23214"/>
    <w:rsid w:val="00C24909"/>
    <w:rsid w:val="00C24B04"/>
    <w:rsid w:val="00C26412"/>
    <w:rsid w:val="00C273BB"/>
    <w:rsid w:val="00C30447"/>
    <w:rsid w:val="00C31431"/>
    <w:rsid w:val="00C32173"/>
    <w:rsid w:val="00C3260E"/>
    <w:rsid w:val="00C32F82"/>
    <w:rsid w:val="00C375F4"/>
    <w:rsid w:val="00C37682"/>
    <w:rsid w:val="00C37A43"/>
    <w:rsid w:val="00C37E55"/>
    <w:rsid w:val="00C401F4"/>
    <w:rsid w:val="00C40221"/>
    <w:rsid w:val="00C41262"/>
    <w:rsid w:val="00C415C2"/>
    <w:rsid w:val="00C4199A"/>
    <w:rsid w:val="00C42960"/>
    <w:rsid w:val="00C42A4C"/>
    <w:rsid w:val="00C42AF4"/>
    <w:rsid w:val="00C44F6A"/>
    <w:rsid w:val="00C45409"/>
    <w:rsid w:val="00C465BB"/>
    <w:rsid w:val="00C50D0C"/>
    <w:rsid w:val="00C51773"/>
    <w:rsid w:val="00C51898"/>
    <w:rsid w:val="00C5199D"/>
    <w:rsid w:val="00C51C50"/>
    <w:rsid w:val="00C51D4D"/>
    <w:rsid w:val="00C530DD"/>
    <w:rsid w:val="00C53860"/>
    <w:rsid w:val="00C53B6D"/>
    <w:rsid w:val="00C56000"/>
    <w:rsid w:val="00C56C69"/>
    <w:rsid w:val="00C576A2"/>
    <w:rsid w:val="00C57B0F"/>
    <w:rsid w:val="00C6082C"/>
    <w:rsid w:val="00C61D3D"/>
    <w:rsid w:val="00C65CE4"/>
    <w:rsid w:val="00C6665E"/>
    <w:rsid w:val="00C70874"/>
    <w:rsid w:val="00C714A6"/>
    <w:rsid w:val="00C72C69"/>
    <w:rsid w:val="00C739AE"/>
    <w:rsid w:val="00C74560"/>
    <w:rsid w:val="00C761DF"/>
    <w:rsid w:val="00C770DB"/>
    <w:rsid w:val="00C7735F"/>
    <w:rsid w:val="00C80262"/>
    <w:rsid w:val="00C83E5F"/>
    <w:rsid w:val="00C864D5"/>
    <w:rsid w:val="00C86A8E"/>
    <w:rsid w:val="00C870E5"/>
    <w:rsid w:val="00C90F75"/>
    <w:rsid w:val="00C9109F"/>
    <w:rsid w:val="00C92222"/>
    <w:rsid w:val="00C9327C"/>
    <w:rsid w:val="00C94347"/>
    <w:rsid w:val="00C94B04"/>
    <w:rsid w:val="00C95E11"/>
    <w:rsid w:val="00CA130F"/>
    <w:rsid w:val="00CA4ADE"/>
    <w:rsid w:val="00CA584D"/>
    <w:rsid w:val="00CB0C16"/>
    <w:rsid w:val="00CB23E4"/>
    <w:rsid w:val="00CB2824"/>
    <w:rsid w:val="00CB2D54"/>
    <w:rsid w:val="00CB4AAF"/>
    <w:rsid w:val="00CB532B"/>
    <w:rsid w:val="00CB5C0A"/>
    <w:rsid w:val="00CB762E"/>
    <w:rsid w:val="00CB76AC"/>
    <w:rsid w:val="00CB7AE0"/>
    <w:rsid w:val="00CB7E9D"/>
    <w:rsid w:val="00CC0A70"/>
    <w:rsid w:val="00CC43AF"/>
    <w:rsid w:val="00CC4C8B"/>
    <w:rsid w:val="00CC4EDE"/>
    <w:rsid w:val="00CC6782"/>
    <w:rsid w:val="00CC6DA5"/>
    <w:rsid w:val="00CC6E5B"/>
    <w:rsid w:val="00CC783C"/>
    <w:rsid w:val="00CC794A"/>
    <w:rsid w:val="00CD0558"/>
    <w:rsid w:val="00CD0D1E"/>
    <w:rsid w:val="00CD1A5B"/>
    <w:rsid w:val="00CD21D1"/>
    <w:rsid w:val="00CD2245"/>
    <w:rsid w:val="00CD2290"/>
    <w:rsid w:val="00CD27FD"/>
    <w:rsid w:val="00CD3357"/>
    <w:rsid w:val="00CD45BD"/>
    <w:rsid w:val="00CD651D"/>
    <w:rsid w:val="00CD747E"/>
    <w:rsid w:val="00CD759C"/>
    <w:rsid w:val="00CD79D5"/>
    <w:rsid w:val="00CE0413"/>
    <w:rsid w:val="00CE0905"/>
    <w:rsid w:val="00CE1BEE"/>
    <w:rsid w:val="00CE1EE5"/>
    <w:rsid w:val="00CE2833"/>
    <w:rsid w:val="00CE2839"/>
    <w:rsid w:val="00CE4932"/>
    <w:rsid w:val="00CE4BD5"/>
    <w:rsid w:val="00CE4F2D"/>
    <w:rsid w:val="00CE5B80"/>
    <w:rsid w:val="00CE5FA7"/>
    <w:rsid w:val="00CE678A"/>
    <w:rsid w:val="00CE7DDC"/>
    <w:rsid w:val="00CF0469"/>
    <w:rsid w:val="00CF24DE"/>
    <w:rsid w:val="00CF3DD8"/>
    <w:rsid w:val="00CF4980"/>
    <w:rsid w:val="00CF7B47"/>
    <w:rsid w:val="00D00471"/>
    <w:rsid w:val="00D0146B"/>
    <w:rsid w:val="00D03C05"/>
    <w:rsid w:val="00D04278"/>
    <w:rsid w:val="00D0498C"/>
    <w:rsid w:val="00D04EF5"/>
    <w:rsid w:val="00D05538"/>
    <w:rsid w:val="00D0671D"/>
    <w:rsid w:val="00D10157"/>
    <w:rsid w:val="00D10EA6"/>
    <w:rsid w:val="00D10F4C"/>
    <w:rsid w:val="00D115D4"/>
    <w:rsid w:val="00D13398"/>
    <w:rsid w:val="00D1450F"/>
    <w:rsid w:val="00D16E92"/>
    <w:rsid w:val="00D208AD"/>
    <w:rsid w:val="00D21F93"/>
    <w:rsid w:val="00D225C8"/>
    <w:rsid w:val="00D23262"/>
    <w:rsid w:val="00D238D5"/>
    <w:rsid w:val="00D2395F"/>
    <w:rsid w:val="00D23D0A"/>
    <w:rsid w:val="00D249E6"/>
    <w:rsid w:val="00D25C76"/>
    <w:rsid w:val="00D31025"/>
    <w:rsid w:val="00D318CE"/>
    <w:rsid w:val="00D3419B"/>
    <w:rsid w:val="00D3471B"/>
    <w:rsid w:val="00D34780"/>
    <w:rsid w:val="00D370ED"/>
    <w:rsid w:val="00D40170"/>
    <w:rsid w:val="00D4022A"/>
    <w:rsid w:val="00D40414"/>
    <w:rsid w:val="00D40CE8"/>
    <w:rsid w:val="00D40EBD"/>
    <w:rsid w:val="00D41E09"/>
    <w:rsid w:val="00D4310E"/>
    <w:rsid w:val="00D44DDA"/>
    <w:rsid w:val="00D4531D"/>
    <w:rsid w:val="00D46C53"/>
    <w:rsid w:val="00D472A9"/>
    <w:rsid w:val="00D4793D"/>
    <w:rsid w:val="00D47E6B"/>
    <w:rsid w:val="00D5041F"/>
    <w:rsid w:val="00D508F2"/>
    <w:rsid w:val="00D51D87"/>
    <w:rsid w:val="00D53B0C"/>
    <w:rsid w:val="00D54BE9"/>
    <w:rsid w:val="00D54CE0"/>
    <w:rsid w:val="00D56CA8"/>
    <w:rsid w:val="00D606F4"/>
    <w:rsid w:val="00D61221"/>
    <w:rsid w:val="00D6236A"/>
    <w:rsid w:val="00D63132"/>
    <w:rsid w:val="00D6380B"/>
    <w:rsid w:val="00D63836"/>
    <w:rsid w:val="00D63C9E"/>
    <w:rsid w:val="00D64C11"/>
    <w:rsid w:val="00D7238C"/>
    <w:rsid w:val="00D73501"/>
    <w:rsid w:val="00D7350D"/>
    <w:rsid w:val="00D735EB"/>
    <w:rsid w:val="00D741D9"/>
    <w:rsid w:val="00D745F5"/>
    <w:rsid w:val="00D7535F"/>
    <w:rsid w:val="00D7543F"/>
    <w:rsid w:val="00D75895"/>
    <w:rsid w:val="00D75AF5"/>
    <w:rsid w:val="00D8032C"/>
    <w:rsid w:val="00D807E4"/>
    <w:rsid w:val="00D80FEF"/>
    <w:rsid w:val="00D81E7C"/>
    <w:rsid w:val="00D81F6F"/>
    <w:rsid w:val="00D84090"/>
    <w:rsid w:val="00D84DEE"/>
    <w:rsid w:val="00D856F2"/>
    <w:rsid w:val="00D857DA"/>
    <w:rsid w:val="00D85FDA"/>
    <w:rsid w:val="00D870CD"/>
    <w:rsid w:val="00D87C25"/>
    <w:rsid w:val="00D91211"/>
    <w:rsid w:val="00D928B9"/>
    <w:rsid w:val="00D9398E"/>
    <w:rsid w:val="00D978BA"/>
    <w:rsid w:val="00D97F88"/>
    <w:rsid w:val="00DA01FB"/>
    <w:rsid w:val="00DA1CE2"/>
    <w:rsid w:val="00DA2781"/>
    <w:rsid w:val="00DA3843"/>
    <w:rsid w:val="00DA3B42"/>
    <w:rsid w:val="00DA3DE0"/>
    <w:rsid w:val="00DA46B8"/>
    <w:rsid w:val="00DA634F"/>
    <w:rsid w:val="00DA7179"/>
    <w:rsid w:val="00DB173B"/>
    <w:rsid w:val="00DB39EE"/>
    <w:rsid w:val="00DB68B6"/>
    <w:rsid w:val="00DB7A99"/>
    <w:rsid w:val="00DB7C66"/>
    <w:rsid w:val="00DC07BB"/>
    <w:rsid w:val="00DC12B3"/>
    <w:rsid w:val="00DC1446"/>
    <w:rsid w:val="00DC436F"/>
    <w:rsid w:val="00DC4C67"/>
    <w:rsid w:val="00DC6DD8"/>
    <w:rsid w:val="00DC712D"/>
    <w:rsid w:val="00DC7408"/>
    <w:rsid w:val="00DC74BB"/>
    <w:rsid w:val="00DC7E5D"/>
    <w:rsid w:val="00DD065D"/>
    <w:rsid w:val="00DD0D70"/>
    <w:rsid w:val="00DD0D9E"/>
    <w:rsid w:val="00DD0F04"/>
    <w:rsid w:val="00DD1818"/>
    <w:rsid w:val="00DD1ECF"/>
    <w:rsid w:val="00DD2F6A"/>
    <w:rsid w:val="00DD47B0"/>
    <w:rsid w:val="00DD59A6"/>
    <w:rsid w:val="00DD6F52"/>
    <w:rsid w:val="00DE0DDB"/>
    <w:rsid w:val="00DE0E04"/>
    <w:rsid w:val="00DE12DA"/>
    <w:rsid w:val="00DE39C2"/>
    <w:rsid w:val="00DE3FBF"/>
    <w:rsid w:val="00DE4110"/>
    <w:rsid w:val="00DE4AB9"/>
    <w:rsid w:val="00DE4AE5"/>
    <w:rsid w:val="00DE61F5"/>
    <w:rsid w:val="00DE67FC"/>
    <w:rsid w:val="00DE70F0"/>
    <w:rsid w:val="00DE779F"/>
    <w:rsid w:val="00DF5F54"/>
    <w:rsid w:val="00DF760B"/>
    <w:rsid w:val="00DF7CD7"/>
    <w:rsid w:val="00E000AA"/>
    <w:rsid w:val="00E009DB"/>
    <w:rsid w:val="00E00C12"/>
    <w:rsid w:val="00E03688"/>
    <w:rsid w:val="00E036BD"/>
    <w:rsid w:val="00E03721"/>
    <w:rsid w:val="00E04435"/>
    <w:rsid w:val="00E0485A"/>
    <w:rsid w:val="00E04FB7"/>
    <w:rsid w:val="00E06B5A"/>
    <w:rsid w:val="00E107AF"/>
    <w:rsid w:val="00E119B8"/>
    <w:rsid w:val="00E11A7B"/>
    <w:rsid w:val="00E136AE"/>
    <w:rsid w:val="00E13915"/>
    <w:rsid w:val="00E14F0E"/>
    <w:rsid w:val="00E155E3"/>
    <w:rsid w:val="00E16BD7"/>
    <w:rsid w:val="00E201B9"/>
    <w:rsid w:val="00E20255"/>
    <w:rsid w:val="00E202C7"/>
    <w:rsid w:val="00E2296B"/>
    <w:rsid w:val="00E22CC3"/>
    <w:rsid w:val="00E243AD"/>
    <w:rsid w:val="00E24D1E"/>
    <w:rsid w:val="00E2797B"/>
    <w:rsid w:val="00E27AE2"/>
    <w:rsid w:val="00E27B2C"/>
    <w:rsid w:val="00E27D1C"/>
    <w:rsid w:val="00E30CB1"/>
    <w:rsid w:val="00E33680"/>
    <w:rsid w:val="00E33B43"/>
    <w:rsid w:val="00E36452"/>
    <w:rsid w:val="00E40C3D"/>
    <w:rsid w:val="00E440B5"/>
    <w:rsid w:val="00E45607"/>
    <w:rsid w:val="00E46C57"/>
    <w:rsid w:val="00E479F9"/>
    <w:rsid w:val="00E50651"/>
    <w:rsid w:val="00E51D92"/>
    <w:rsid w:val="00E52210"/>
    <w:rsid w:val="00E5367D"/>
    <w:rsid w:val="00E53B7A"/>
    <w:rsid w:val="00E53E8B"/>
    <w:rsid w:val="00E54000"/>
    <w:rsid w:val="00E5524E"/>
    <w:rsid w:val="00E558B5"/>
    <w:rsid w:val="00E60B97"/>
    <w:rsid w:val="00E6146B"/>
    <w:rsid w:val="00E62389"/>
    <w:rsid w:val="00E62C79"/>
    <w:rsid w:val="00E63EBB"/>
    <w:rsid w:val="00E702FB"/>
    <w:rsid w:val="00E72893"/>
    <w:rsid w:val="00E7355A"/>
    <w:rsid w:val="00E76119"/>
    <w:rsid w:val="00E81522"/>
    <w:rsid w:val="00E81795"/>
    <w:rsid w:val="00E82239"/>
    <w:rsid w:val="00E82250"/>
    <w:rsid w:val="00E82965"/>
    <w:rsid w:val="00E82990"/>
    <w:rsid w:val="00E8342F"/>
    <w:rsid w:val="00E850F9"/>
    <w:rsid w:val="00E85606"/>
    <w:rsid w:val="00E8610F"/>
    <w:rsid w:val="00E876CB"/>
    <w:rsid w:val="00E90583"/>
    <w:rsid w:val="00E915B6"/>
    <w:rsid w:val="00E9205D"/>
    <w:rsid w:val="00E9248C"/>
    <w:rsid w:val="00E93C65"/>
    <w:rsid w:val="00E97087"/>
    <w:rsid w:val="00E9778A"/>
    <w:rsid w:val="00EA3400"/>
    <w:rsid w:val="00EA3D16"/>
    <w:rsid w:val="00EA4A09"/>
    <w:rsid w:val="00EA5801"/>
    <w:rsid w:val="00EA5D20"/>
    <w:rsid w:val="00EA6332"/>
    <w:rsid w:val="00EA6A26"/>
    <w:rsid w:val="00EA7CEF"/>
    <w:rsid w:val="00EB00C6"/>
    <w:rsid w:val="00EB4C26"/>
    <w:rsid w:val="00EB4D8E"/>
    <w:rsid w:val="00EB64E5"/>
    <w:rsid w:val="00EB7134"/>
    <w:rsid w:val="00EC133C"/>
    <w:rsid w:val="00EC2E6D"/>
    <w:rsid w:val="00EC2FED"/>
    <w:rsid w:val="00EC3770"/>
    <w:rsid w:val="00EC3815"/>
    <w:rsid w:val="00EC5C79"/>
    <w:rsid w:val="00EC6AB4"/>
    <w:rsid w:val="00EC6BB0"/>
    <w:rsid w:val="00EC6C92"/>
    <w:rsid w:val="00ED0207"/>
    <w:rsid w:val="00ED29B6"/>
    <w:rsid w:val="00ED29C1"/>
    <w:rsid w:val="00ED3C54"/>
    <w:rsid w:val="00ED4227"/>
    <w:rsid w:val="00ED4576"/>
    <w:rsid w:val="00ED4E2E"/>
    <w:rsid w:val="00ED59FA"/>
    <w:rsid w:val="00ED604E"/>
    <w:rsid w:val="00ED61AC"/>
    <w:rsid w:val="00ED7597"/>
    <w:rsid w:val="00ED76A5"/>
    <w:rsid w:val="00ED7BF8"/>
    <w:rsid w:val="00EE006C"/>
    <w:rsid w:val="00EE0C7D"/>
    <w:rsid w:val="00EE0ED3"/>
    <w:rsid w:val="00EE0F04"/>
    <w:rsid w:val="00EE1835"/>
    <w:rsid w:val="00EE240A"/>
    <w:rsid w:val="00EE27CC"/>
    <w:rsid w:val="00EE2984"/>
    <w:rsid w:val="00EE4904"/>
    <w:rsid w:val="00EE4EDE"/>
    <w:rsid w:val="00EE518C"/>
    <w:rsid w:val="00EE5290"/>
    <w:rsid w:val="00EE529E"/>
    <w:rsid w:val="00EE5557"/>
    <w:rsid w:val="00EF0C92"/>
    <w:rsid w:val="00EF1226"/>
    <w:rsid w:val="00EF2906"/>
    <w:rsid w:val="00EF2C52"/>
    <w:rsid w:val="00EF318D"/>
    <w:rsid w:val="00EF40BC"/>
    <w:rsid w:val="00EF522A"/>
    <w:rsid w:val="00EF5CDC"/>
    <w:rsid w:val="00EF6383"/>
    <w:rsid w:val="00EF7225"/>
    <w:rsid w:val="00EF77F3"/>
    <w:rsid w:val="00F015DB"/>
    <w:rsid w:val="00F016AD"/>
    <w:rsid w:val="00F02135"/>
    <w:rsid w:val="00F02954"/>
    <w:rsid w:val="00F0457F"/>
    <w:rsid w:val="00F0613E"/>
    <w:rsid w:val="00F0658B"/>
    <w:rsid w:val="00F100D5"/>
    <w:rsid w:val="00F10467"/>
    <w:rsid w:val="00F10865"/>
    <w:rsid w:val="00F12BF1"/>
    <w:rsid w:val="00F12C8C"/>
    <w:rsid w:val="00F13B65"/>
    <w:rsid w:val="00F15752"/>
    <w:rsid w:val="00F17E6D"/>
    <w:rsid w:val="00F20F36"/>
    <w:rsid w:val="00F21400"/>
    <w:rsid w:val="00F214E6"/>
    <w:rsid w:val="00F25AF8"/>
    <w:rsid w:val="00F26DD2"/>
    <w:rsid w:val="00F27567"/>
    <w:rsid w:val="00F3240F"/>
    <w:rsid w:val="00F35753"/>
    <w:rsid w:val="00F36513"/>
    <w:rsid w:val="00F3656C"/>
    <w:rsid w:val="00F366A1"/>
    <w:rsid w:val="00F41C11"/>
    <w:rsid w:val="00F431E3"/>
    <w:rsid w:val="00F44223"/>
    <w:rsid w:val="00F44340"/>
    <w:rsid w:val="00F44AC2"/>
    <w:rsid w:val="00F453B3"/>
    <w:rsid w:val="00F4653F"/>
    <w:rsid w:val="00F467DA"/>
    <w:rsid w:val="00F47057"/>
    <w:rsid w:val="00F47236"/>
    <w:rsid w:val="00F50833"/>
    <w:rsid w:val="00F53266"/>
    <w:rsid w:val="00F534B1"/>
    <w:rsid w:val="00F541C9"/>
    <w:rsid w:val="00F54DC6"/>
    <w:rsid w:val="00F55942"/>
    <w:rsid w:val="00F574B9"/>
    <w:rsid w:val="00F60DDA"/>
    <w:rsid w:val="00F611C1"/>
    <w:rsid w:val="00F619C7"/>
    <w:rsid w:val="00F61B42"/>
    <w:rsid w:val="00F61BBD"/>
    <w:rsid w:val="00F61BEB"/>
    <w:rsid w:val="00F61DF8"/>
    <w:rsid w:val="00F635A7"/>
    <w:rsid w:val="00F64537"/>
    <w:rsid w:val="00F64C4C"/>
    <w:rsid w:val="00F66332"/>
    <w:rsid w:val="00F674B1"/>
    <w:rsid w:val="00F67817"/>
    <w:rsid w:val="00F70414"/>
    <w:rsid w:val="00F7202C"/>
    <w:rsid w:val="00F72373"/>
    <w:rsid w:val="00F73402"/>
    <w:rsid w:val="00F73605"/>
    <w:rsid w:val="00F73B50"/>
    <w:rsid w:val="00F749D0"/>
    <w:rsid w:val="00F74B8D"/>
    <w:rsid w:val="00F767F6"/>
    <w:rsid w:val="00F802BA"/>
    <w:rsid w:val="00F804EF"/>
    <w:rsid w:val="00F828A6"/>
    <w:rsid w:val="00F8502F"/>
    <w:rsid w:val="00F85C52"/>
    <w:rsid w:val="00F90F07"/>
    <w:rsid w:val="00F91274"/>
    <w:rsid w:val="00F9138B"/>
    <w:rsid w:val="00F919A0"/>
    <w:rsid w:val="00F9234F"/>
    <w:rsid w:val="00F92A96"/>
    <w:rsid w:val="00F92CDB"/>
    <w:rsid w:val="00F937CF"/>
    <w:rsid w:val="00F95359"/>
    <w:rsid w:val="00F960C6"/>
    <w:rsid w:val="00F97782"/>
    <w:rsid w:val="00FA00BE"/>
    <w:rsid w:val="00FA23E6"/>
    <w:rsid w:val="00FA42AA"/>
    <w:rsid w:val="00FA4906"/>
    <w:rsid w:val="00FA4F98"/>
    <w:rsid w:val="00FA7300"/>
    <w:rsid w:val="00FA7D62"/>
    <w:rsid w:val="00FB0E64"/>
    <w:rsid w:val="00FB1AD2"/>
    <w:rsid w:val="00FB3817"/>
    <w:rsid w:val="00FB3996"/>
    <w:rsid w:val="00FB4649"/>
    <w:rsid w:val="00FB4782"/>
    <w:rsid w:val="00FB5744"/>
    <w:rsid w:val="00FB58AB"/>
    <w:rsid w:val="00FB5A90"/>
    <w:rsid w:val="00FB63C7"/>
    <w:rsid w:val="00FB798F"/>
    <w:rsid w:val="00FC0479"/>
    <w:rsid w:val="00FC0618"/>
    <w:rsid w:val="00FC1722"/>
    <w:rsid w:val="00FC35C6"/>
    <w:rsid w:val="00FC3DF8"/>
    <w:rsid w:val="00FC4355"/>
    <w:rsid w:val="00FC5D62"/>
    <w:rsid w:val="00FC628B"/>
    <w:rsid w:val="00FC75F6"/>
    <w:rsid w:val="00FD2208"/>
    <w:rsid w:val="00FD3CE2"/>
    <w:rsid w:val="00FD3CFD"/>
    <w:rsid w:val="00FD439A"/>
    <w:rsid w:val="00FD4585"/>
    <w:rsid w:val="00FD5F2F"/>
    <w:rsid w:val="00FD7A12"/>
    <w:rsid w:val="00FE03B5"/>
    <w:rsid w:val="00FE25A3"/>
    <w:rsid w:val="00FE2669"/>
    <w:rsid w:val="00FE2C76"/>
    <w:rsid w:val="00FE470B"/>
    <w:rsid w:val="00FE5B2F"/>
    <w:rsid w:val="00FF05F7"/>
    <w:rsid w:val="00FF38B4"/>
    <w:rsid w:val="00FF3CD7"/>
    <w:rsid w:val="00FF3EAE"/>
    <w:rsid w:val="00FF4588"/>
    <w:rsid w:val="01C84739"/>
    <w:rsid w:val="02BCDD32"/>
    <w:rsid w:val="05BB19F5"/>
    <w:rsid w:val="08404949"/>
    <w:rsid w:val="08D93FB7"/>
    <w:rsid w:val="08ECD7CD"/>
    <w:rsid w:val="08EFDE9B"/>
    <w:rsid w:val="08F2BAB7"/>
    <w:rsid w:val="08F6468C"/>
    <w:rsid w:val="093EAAEA"/>
    <w:rsid w:val="0ABA6527"/>
    <w:rsid w:val="0AE054D2"/>
    <w:rsid w:val="0CE8F22C"/>
    <w:rsid w:val="0DC62BDA"/>
    <w:rsid w:val="0EC16C14"/>
    <w:rsid w:val="0F3D1AEC"/>
    <w:rsid w:val="0FAF772D"/>
    <w:rsid w:val="1034A94B"/>
    <w:rsid w:val="1035BEA9"/>
    <w:rsid w:val="1186F031"/>
    <w:rsid w:val="13F78017"/>
    <w:rsid w:val="1469BFF3"/>
    <w:rsid w:val="17A160B5"/>
    <w:rsid w:val="1801AD9E"/>
    <w:rsid w:val="187A48F6"/>
    <w:rsid w:val="18AE4C64"/>
    <w:rsid w:val="1977BB48"/>
    <w:rsid w:val="1B14AA1A"/>
    <w:rsid w:val="1B39ED9E"/>
    <w:rsid w:val="1E556657"/>
    <w:rsid w:val="1E59A8DA"/>
    <w:rsid w:val="1F583912"/>
    <w:rsid w:val="1FF40815"/>
    <w:rsid w:val="201007F7"/>
    <w:rsid w:val="215EAEF0"/>
    <w:rsid w:val="2179A4DE"/>
    <w:rsid w:val="218D0719"/>
    <w:rsid w:val="24CF4C4A"/>
    <w:rsid w:val="2529B793"/>
    <w:rsid w:val="25938182"/>
    <w:rsid w:val="25A6A8FE"/>
    <w:rsid w:val="260F8AB1"/>
    <w:rsid w:val="27C3DFC5"/>
    <w:rsid w:val="289F1E05"/>
    <w:rsid w:val="291890A2"/>
    <w:rsid w:val="292CD585"/>
    <w:rsid w:val="299DC1E0"/>
    <w:rsid w:val="2AF712C7"/>
    <w:rsid w:val="2B126383"/>
    <w:rsid w:val="2BC9BFD7"/>
    <w:rsid w:val="2D827401"/>
    <w:rsid w:val="2F6055F7"/>
    <w:rsid w:val="2FF208ED"/>
    <w:rsid w:val="300B6710"/>
    <w:rsid w:val="3241B82F"/>
    <w:rsid w:val="32813623"/>
    <w:rsid w:val="32F54367"/>
    <w:rsid w:val="330224AC"/>
    <w:rsid w:val="33B9A89C"/>
    <w:rsid w:val="34E22BF4"/>
    <w:rsid w:val="3523272B"/>
    <w:rsid w:val="3543FC34"/>
    <w:rsid w:val="372B52B5"/>
    <w:rsid w:val="388154C1"/>
    <w:rsid w:val="3B12EE6B"/>
    <w:rsid w:val="3B4B6986"/>
    <w:rsid w:val="3B506833"/>
    <w:rsid w:val="3BF07041"/>
    <w:rsid w:val="3BF674C4"/>
    <w:rsid w:val="3C6166D6"/>
    <w:rsid w:val="3D6F8A95"/>
    <w:rsid w:val="3E6935DD"/>
    <w:rsid w:val="3F23EAB3"/>
    <w:rsid w:val="3F753418"/>
    <w:rsid w:val="40A76056"/>
    <w:rsid w:val="40B502D1"/>
    <w:rsid w:val="40D7E77F"/>
    <w:rsid w:val="44759EB0"/>
    <w:rsid w:val="477E24E8"/>
    <w:rsid w:val="4977E9C6"/>
    <w:rsid w:val="49DFD231"/>
    <w:rsid w:val="49F0CA1D"/>
    <w:rsid w:val="4A0DEB08"/>
    <w:rsid w:val="4A622490"/>
    <w:rsid w:val="4AFD1C88"/>
    <w:rsid w:val="4BF6015D"/>
    <w:rsid w:val="4C5F9115"/>
    <w:rsid w:val="4C693BEE"/>
    <w:rsid w:val="4CA53CA7"/>
    <w:rsid w:val="4DDE8970"/>
    <w:rsid w:val="4DDEB620"/>
    <w:rsid w:val="4E220982"/>
    <w:rsid w:val="4E440CFA"/>
    <w:rsid w:val="4F25A8A4"/>
    <w:rsid w:val="4F337D65"/>
    <w:rsid w:val="506F98A1"/>
    <w:rsid w:val="51969EC1"/>
    <w:rsid w:val="51AE0A3E"/>
    <w:rsid w:val="53C17A8A"/>
    <w:rsid w:val="540E398A"/>
    <w:rsid w:val="557F856D"/>
    <w:rsid w:val="55E7966D"/>
    <w:rsid w:val="567D552B"/>
    <w:rsid w:val="56C256E9"/>
    <w:rsid w:val="57653A53"/>
    <w:rsid w:val="589A0D41"/>
    <w:rsid w:val="5969979D"/>
    <w:rsid w:val="5A1B85D3"/>
    <w:rsid w:val="5AC8AE21"/>
    <w:rsid w:val="5BE2BDE5"/>
    <w:rsid w:val="6009374E"/>
    <w:rsid w:val="60D30085"/>
    <w:rsid w:val="61358639"/>
    <w:rsid w:val="616C4998"/>
    <w:rsid w:val="61EC4F7B"/>
    <w:rsid w:val="62192083"/>
    <w:rsid w:val="62D7F94E"/>
    <w:rsid w:val="6374317B"/>
    <w:rsid w:val="63D92D34"/>
    <w:rsid w:val="6519C400"/>
    <w:rsid w:val="666EDE0B"/>
    <w:rsid w:val="6DA8A8A2"/>
    <w:rsid w:val="6E5EA5E5"/>
    <w:rsid w:val="6E75A698"/>
    <w:rsid w:val="70172613"/>
    <w:rsid w:val="7142D94C"/>
    <w:rsid w:val="7159F78F"/>
    <w:rsid w:val="7174FEEE"/>
    <w:rsid w:val="717FF6E6"/>
    <w:rsid w:val="719646A7"/>
    <w:rsid w:val="71AE6B91"/>
    <w:rsid w:val="724D2299"/>
    <w:rsid w:val="751B5E41"/>
    <w:rsid w:val="759D08A4"/>
    <w:rsid w:val="75A08F1C"/>
    <w:rsid w:val="764D0398"/>
    <w:rsid w:val="76FE13E7"/>
    <w:rsid w:val="792CE883"/>
    <w:rsid w:val="796C9158"/>
    <w:rsid w:val="79BA5612"/>
    <w:rsid w:val="79E70BA7"/>
    <w:rsid w:val="7A7079C7"/>
    <w:rsid w:val="7B000DEA"/>
    <w:rsid w:val="7BCAE009"/>
    <w:rsid w:val="7C8AA00C"/>
    <w:rsid w:val="7DA81A89"/>
    <w:rsid w:val="7F43EAEA"/>
    <w:rsid w:val="7FB59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A8CD10D"/>
  <w15:chartTrackingRefBased/>
  <w15:docId w15:val="{53FF1440-61BB-40F7-A3F7-53CBBA4C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04A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pPr>
      <w:ind w:left="-180" w:hanging="360"/>
      <w:jc w:val="both"/>
    </w:pPr>
  </w:style>
  <w:style w:type="paragraph" w:styleId="Zkladntextodsazen2">
    <w:name w:val="Body Text Indent 2"/>
    <w:basedOn w:val="Normln"/>
    <w:link w:val="Zkladntextodsazen2Char"/>
    <w:pPr>
      <w:ind w:hanging="360"/>
      <w:jc w:val="both"/>
    </w:pPr>
  </w:style>
  <w:style w:type="paragraph" w:styleId="Zkladntextodsazen3">
    <w:name w:val="Body Text Indent 3"/>
    <w:basedOn w:val="Normln"/>
    <w:pPr>
      <w:ind w:left="540" w:hanging="540"/>
      <w:jc w:val="both"/>
    </w:pPr>
  </w:style>
  <w:style w:type="character" w:styleId="Siln">
    <w:name w:val="Strong"/>
    <w:qFormat/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38"/>
      </w:numPr>
      <w:tabs>
        <w:tab w:val="clear" w:pos="540"/>
        <w:tab w:val="left" w:pos="284"/>
      </w:tabs>
    </w:p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Normln"/>
    <w:next w:val="Normln"/>
    <w:pPr>
      <w:tabs>
        <w:tab w:val="num" w:pos="0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customStyle="1" w:styleId="Podtitul">
    <w:name w:val="Podtitul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Smlouva2">
    <w:name w:val="Smlouva2"/>
    <w:basedOn w:val="Normln"/>
    <w:pPr>
      <w:jc w:val="center"/>
    </w:pPr>
    <w:rPr>
      <w:b/>
      <w:szCs w:val="20"/>
    </w:rPr>
  </w:style>
  <w:style w:type="paragraph" w:customStyle="1" w:styleId="Smlouva-slo0">
    <w:name w:val="Smlouva-èíslo"/>
    <w:basedOn w:val="Normln"/>
    <w:pPr>
      <w:spacing w:before="120" w:line="240" w:lineRule="atLeast"/>
      <w:jc w:val="both"/>
    </w:pPr>
    <w:rPr>
      <w:szCs w:val="20"/>
    </w:rPr>
  </w:style>
  <w:style w:type="character" w:styleId="Zdraznn">
    <w:name w:val="Emphasis"/>
    <w:aliases w:val="Zvýraznění"/>
    <w:qFormat/>
    <w:rsid w:val="00CB7E9D"/>
    <w:rPr>
      <w:i/>
      <w:iCs/>
    </w:rPr>
  </w:style>
  <w:style w:type="paragraph" w:customStyle="1" w:styleId="odstavecsmlouvy0">
    <w:name w:val="odstavecsmlouvy"/>
    <w:basedOn w:val="Normln"/>
    <w:rsid w:val="001265B6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2762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27622E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29411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6EA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266EA"/>
  </w:style>
  <w:style w:type="character" w:customStyle="1" w:styleId="PedmtkomenteChar">
    <w:name w:val="Předmět komentáře Char"/>
    <w:link w:val="Pedmtkomente"/>
    <w:uiPriority w:val="99"/>
    <w:semiHidden/>
    <w:rsid w:val="006266EA"/>
    <w:rPr>
      <w:b/>
      <w:bCs/>
    </w:rPr>
  </w:style>
  <w:style w:type="paragraph" w:styleId="Odstavecseseznamem">
    <w:name w:val="List Paragraph"/>
    <w:basedOn w:val="Normln"/>
    <w:uiPriority w:val="34"/>
    <w:qFormat/>
    <w:rsid w:val="00A30D69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s1">
    <w:name w:val="s1"/>
    <w:rsid w:val="004A27E0"/>
  </w:style>
  <w:style w:type="character" w:styleId="Hypertextovodkaz">
    <w:name w:val="Hyperlink"/>
    <w:uiPriority w:val="99"/>
    <w:unhideWhenUsed/>
    <w:rsid w:val="00BA2191"/>
    <w:rPr>
      <w:color w:val="0563C1"/>
      <w:u w:val="single"/>
    </w:rPr>
  </w:style>
  <w:style w:type="character" w:customStyle="1" w:styleId="Nevyeenzmnka1">
    <w:name w:val="Nevyřešená zmínka1"/>
    <w:uiPriority w:val="99"/>
    <w:semiHidden/>
    <w:unhideWhenUsed/>
    <w:rsid w:val="00BA2191"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64723F"/>
    <w:rPr>
      <w:sz w:val="24"/>
      <w:szCs w:val="24"/>
    </w:rPr>
  </w:style>
  <w:style w:type="character" w:customStyle="1" w:styleId="s31">
    <w:name w:val="s31"/>
    <w:rsid w:val="00561F86"/>
  </w:style>
  <w:style w:type="character" w:customStyle="1" w:styleId="Zkladntextodsazen2Char">
    <w:name w:val="Základní text odsazený 2 Char"/>
    <w:basedOn w:val="Standardnpsmoodstavce"/>
    <w:link w:val="Zkladntextodsazen2"/>
    <w:rsid w:val="00777305"/>
    <w:rPr>
      <w:sz w:val="24"/>
      <w:szCs w:val="24"/>
    </w:rPr>
  </w:style>
  <w:style w:type="paragraph" w:customStyle="1" w:styleId="paragraph">
    <w:name w:val="paragraph"/>
    <w:basedOn w:val="Normln"/>
    <w:rsid w:val="0047395B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47395B"/>
  </w:style>
  <w:style w:type="character" w:customStyle="1" w:styleId="eop">
    <w:name w:val="eop"/>
    <w:basedOn w:val="Standardnpsmoodstavce"/>
    <w:rsid w:val="0047395B"/>
  </w:style>
  <w:style w:type="character" w:customStyle="1" w:styleId="tabchar">
    <w:name w:val="tabchar"/>
    <w:basedOn w:val="Standardnpsmoodstavce"/>
    <w:rsid w:val="0034091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6082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6082C"/>
  </w:style>
  <w:style w:type="character" w:styleId="Znakapoznpodarou">
    <w:name w:val="footnote reference"/>
    <w:basedOn w:val="Standardnpsmoodstavce"/>
    <w:uiPriority w:val="99"/>
    <w:semiHidden/>
    <w:unhideWhenUsed/>
    <w:rsid w:val="00C6082C"/>
    <w:rPr>
      <w:vertAlign w:val="superscript"/>
    </w:rPr>
  </w:style>
  <w:style w:type="paragraph" w:customStyle="1" w:styleId="KUMS-text">
    <w:name w:val="KUMS-text"/>
    <w:basedOn w:val="Zkladntext"/>
    <w:rsid w:val="00845068"/>
    <w:pPr>
      <w:tabs>
        <w:tab w:val="clear" w:pos="540"/>
        <w:tab w:val="clear" w:pos="1260"/>
        <w:tab w:val="clear" w:pos="1980"/>
        <w:tab w:val="clear" w:pos="3960"/>
      </w:tabs>
      <w:spacing w:after="280" w:line="280" w:lineRule="exact"/>
    </w:pPr>
    <w:rPr>
      <w:rFonts w:ascii="Tahoma" w:eastAsiaTheme="minorEastAsi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4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7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2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22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hlucin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mske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13D56C0184364F8406C32570BE0371" ma:contentTypeVersion="11" ma:contentTypeDescription="Create a new document." ma:contentTypeScope="" ma:versionID="e4a3c2f49c23293a07214554db774a13">
  <xsd:schema xmlns:xsd="http://www.w3.org/2001/XMLSchema" xmlns:xs="http://www.w3.org/2001/XMLSchema" xmlns:p="http://schemas.microsoft.com/office/2006/metadata/properties" xmlns:ns2="1bb3601b-82af-4ab6-8c23-a28a59d0dd60" xmlns:ns3="7c9da315-7428-4f7d-85ab-8a0dbff21fca" targetNamespace="http://schemas.microsoft.com/office/2006/metadata/properties" ma:root="true" ma:fieldsID="e47afda8252c875dad2b38de3007a2ed" ns2:_="" ns3:_="">
    <xsd:import namespace="1bb3601b-82af-4ab6-8c23-a28a59d0dd60"/>
    <xsd:import namespace="7c9da315-7428-4f7d-85ab-8a0dbff21f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b3601b-82af-4ab6-8c23-a28a59d0dd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b36011f-fa83-4881-9f6b-75cac07ef4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9da315-7428-4f7d-85ab-8a0dbff21fc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25120be-4e33-4f85-96ad-0e7b7658d7c0}" ma:internalName="TaxCatchAll" ma:showField="CatchAllData" ma:web="7c9da315-7428-4f7d-85ab-8a0dbff21f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b3601b-82af-4ab6-8c23-a28a59d0dd60">
      <Terms xmlns="http://schemas.microsoft.com/office/infopath/2007/PartnerControls"/>
    </lcf76f155ced4ddcb4097134ff3c332f>
    <TaxCatchAll xmlns="7c9da315-7428-4f7d-85ab-8a0dbff21fca" xsi:nil="true"/>
  </documentManagement>
</p:properties>
</file>

<file path=customXml/itemProps1.xml><?xml version="1.0" encoding="utf-8"?>
<ds:datastoreItem xmlns:ds="http://schemas.openxmlformats.org/officeDocument/2006/customXml" ds:itemID="{951C3ADB-6A37-4907-B816-357687A97B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7F30B5-592F-4A2A-9E47-99C1E60FE6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764589-E6F4-44CD-8E0C-88FE26142C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b3601b-82af-4ab6-8c23-a28a59d0dd60"/>
    <ds:schemaRef ds:uri="7c9da315-7428-4f7d-85ab-8a0dbff21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D81D87-5585-4D0E-AEA6-71687A834CEE}">
  <ds:schemaRefs>
    <ds:schemaRef ds:uri="http://schemas.microsoft.com/office/2006/metadata/properties"/>
    <ds:schemaRef ds:uri="http://schemas.microsoft.com/office/infopath/2007/PartnerControls"/>
    <ds:schemaRef ds:uri="1bb3601b-82af-4ab6-8c23-a28a59d0dd60"/>
    <ds:schemaRef ds:uri="7c9da315-7428-4f7d-85ab-8a0dbff21f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23</Pages>
  <Words>9359</Words>
  <Characters>55222</Characters>
  <Application>Microsoft Office Word</Application>
  <DocSecurity>0</DocSecurity>
  <Lines>460</Lines>
  <Paragraphs>128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Moravskoslezský kraj</Company>
  <LinksUpToDate>false</LinksUpToDate>
  <CharactersWithSpaces>64453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sames</dc:creator>
  <cp:keywords/>
  <dc:description/>
  <cp:lastModifiedBy>Zemanová Marie</cp:lastModifiedBy>
  <cp:revision>176</cp:revision>
  <cp:lastPrinted>2021-06-24T06:47:00Z</cp:lastPrinted>
  <dcterms:created xsi:type="dcterms:W3CDTF">2025-11-19T12:45:00Z</dcterms:created>
  <dcterms:modified xsi:type="dcterms:W3CDTF">2025-11-25T08:48:00Z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0x010100F113D56C0184364F8406C32570BE0371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2022-01-26T09:19:36Z</vt:lpwstr>
  </property>
  <property fmtid="{D5CDD505-2E9C-101B-9397-08002B2CF9AE}" pid="5" name="MSIP_Label_63ff9749-f68b-40ec-aa05-229831920469_Method">
    <vt:lpwstr>Privileged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0ac849c7-9295-447a-ae16-859c01431431</vt:lpwstr>
  </property>
  <property fmtid="{D5CDD505-2E9C-101B-9397-08002B2CF9AE}" pid="9" name="MSIP_Label_63ff9749-f68b-40ec-aa05-229831920469_ContentBits">
    <vt:lpwstr>2</vt:lpwstr>
  </property>
  <property fmtid="{D5CDD505-2E9C-101B-9397-08002B2CF9AE}" pid="10" name="MediaServiceImageTags">
    <vt:lpwstr/>
  </property>
  <property fmtid="{D5CDD505-2E9C-101B-9397-08002B2CF9AE}" pid="11" name="Order">
    <vt:r8>1832700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Podruhe">
    <vt:bool>false</vt:bool>
  </property>
</Properties>
</file>